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28AAB" w14:textId="77777777" w:rsidR="00B72DC5" w:rsidRPr="00BF50ED" w:rsidRDefault="00D61BB6" w:rsidP="00B72DC5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0286F80" wp14:editId="3A4A58F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5142EE6A" wp14:editId="0FC142A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 w:rsidDel="00E701EB">
        <w:rPr>
          <w:sz w:val="20"/>
          <w:szCs w:val="20"/>
        </w:rPr>
        <w:t xml:space="preserve"> </w:t>
      </w:r>
      <w:r w:rsidR="00B72DC5" w:rsidRPr="00BF50ED">
        <w:rPr>
          <w:sz w:val="20"/>
          <w:szCs w:val="20"/>
        </w:rPr>
        <w:tab/>
      </w:r>
      <w:r w:rsidR="00B72DC5" w:rsidRPr="00BF50ED">
        <w:rPr>
          <w:sz w:val="20"/>
          <w:szCs w:val="20"/>
        </w:rPr>
        <w:tab/>
      </w:r>
    </w:p>
    <w:p w14:paraId="024E88A2" w14:textId="77777777" w:rsidR="00B72DC5" w:rsidRPr="00BF50ED" w:rsidRDefault="00B72DC5" w:rsidP="00B72DC5">
      <w:pPr>
        <w:rPr>
          <w:sz w:val="20"/>
          <w:szCs w:val="20"/>
        </w:rPr>
      </w:pPr>
    </w:p>
    <w:p w14:paraId="19DC5F68" w14:textId="77777777" w:rsidR="00B72DC5" w:rsidRPr="00BF50ED" w:rsidRDefault="00B72DC5" w:rsidP="00B72DC5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3644E73C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0C67BA19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025B07A2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79408E51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3CA0A9AC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7A99F9C8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01066BF" w14:textId="77777777" w:rsidR="00B72DC5" w:rsidRPr="00BF50ED" w:rsidRDefault="00B72DC5" w:rsidP="00B72DC5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10424EE2" w14:textId="77777777" w:rsidR="00D61BB6" w:rsidRPr="006479DF" w:rsidRDefault="00D61BB6" w:rsidP="00B72DC5">
      <w:pPr>
        <w:rPr>
          <w:sz w:val="20"/>
          <w:szCs w:val="20"/>
        </w:rPr>
      </w:pPr>
      <w:r w:rsidRPr="006479DF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5AD8EEFF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803EF5">
        <w:rPr>
          <w:b/>
          <w:sz w:val="40"/>
          <w:szCs w:val="20"/>
        </w:rPr>
        <w:t>3</w:t>
      </w:r>
      <w:r w:rsidR="0011496D">
        <w:rPr>
          <w:b/>
          <w:sz w:val="40"/>
          <w:szCs w:val="20"/>
        </w:rPr>
        <w:t>5</w:t>
      </w:r>
    </w:p>
    <w:p w14:paraId="4F558B4A" w14:textId="1072CFFE" w:rsidR="00564E32" w:rsidRPr="00C6439D" w:rsidRDefault="00564E32" w:rsidP="00564E32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540273910"/>
          <w:placeholder>
            <w:docPart w:val="BF480C6330C04D4680D4144570C3FEE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>
              <w:rPr>
                <w:b/>
                <w:sz w:val="32"/>
                <w:szCs w:val="32"/>
              </w:rPr>
              <w:delText>1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2A414B54C64FF9A69C2E00553920E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AB3F52">
              <w:rPr>
                <w:b/>
                <w:sz w:val="32"/>
                <w:szCs w:val="32"/>
              </w:rPr>
              <w:t>2</w:t>
            </w:r>
          </w:ins>
          <w:customXmlInsRangeStart w:id="6" w:author="Autor"/>
        </w:sdtContent>
      </w:sdt>
      <w:customXmlInsRangeEnd w:id="6"/>
    </w:p>
    <w:p w14:paraId="1FCD77AB" w14:textId="77777777" w:rsidR="00D61BB6" w:rsidRPr="00C6439D" w:rsidRDefault="00D61BB6" w:rsidP="00541FF5">
      <w:pPr>
        <w:jc w:val="center"/>
        <w:rPr>
          <w:b/>
          <w:sz w:val="32"/>
          <w:szCs w:val="32"/>
        </w:rPr>
      </w:pPr>
    </w:p>
    <w:p w14:paraId="2874902C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1ACBB28A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138D27B6" w14:textId="77777777" w:rsidR="00D61BB6" w:rsidRDefault="00D61BB6" w:rsidP="006479DF">
      <w:pPr>
        <w:rPr>
          <w:sz w:val="20"/>
          <w:szCs w:val="20"/>
        </w:rPr>
      </w:pPr>
    </w:p>
    <w:p w14:paraId="293920D9" w14:textId="77777777"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7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8">
          <w:tblGrid>
            <w:gridCol w:w="2268"/>
            <w:gridCol w:w="6696"/>
          </w:tblGrid>
        </w:tblGridChange>
      </w:tblGrid>
      <w:tr w:rsidR="009836CF" w:rsidRPr="009836CF" w14:paraId="3910733D" w14:textId="77777777" w:rsidTr="00AB3F52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  <w:tcPrChange w:id="9" w:author="Autor">
              <w:tcPr>
                <w:tcW w:w="2268" w:type="dxa"/>
                <w:tcBorders>
                  <w:top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0FADF35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F5DD1B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D42086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94A465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  <w:tcPrChange w:id="10" w:author="Autor">
              <w:tcPr>
                <w:tcW w:w="6696" w:type="dxa"/>
                <w:tcBorders>
                  <w:top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5179647A" w14:textId="77777777" w:rsidR="009836CF" w:rsidRPr="009836CF" w:rsidRDefault="00A851A1" w:rsidP="00A851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Kontrolný</w:t>
            </w:r>
            <w:r w:rsidR="00B1360B">
              <w:rPr>
                <w:szCs w:val="20"/>
              </w:rPr>
              <w:t xml:space="preserve"> zoznam </w:t>
            </w:r>
            <w:r w:rsidR="00D349CA">
              <w:rPr>
                <w:szCs w:val="20"/>
              </w:rPr>
              <w:t>na</w:t>
            </w:r>
            <w:r w:rsidRPr="00A851A1">
              <w:rPr>
                <w:szCs w:val="20"/>
              </w:rPr>
              <w:t xml:space="preserve"> overenie rizika indikovaného systémom ARACHNE</w:t>
            </w:r>
          </w:p>
        </w:tc>
      </w:tr>
      <w:tr w:rsidR="009836CF" w:rsidRPr="009836CF" w14:paraId="5BDA061D" w14:textId="77777777" w:rsidTr="00AB3F52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721B99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3DA76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EFA5A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56E75DC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79AC237A" w14:textId="77777777" w:rsidR="00B25225" w:rsidRPr="009836CF" w:rsidRDefault="00B2522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5ABAFD1" w14:textId="77777777" w:rsidTr="00AB3F52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6297E0B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0D56156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503E4F3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1732DC5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1AAFC33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63E02CD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A24AECA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5C5232D4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874D8B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4BEAB0A1" w14:textId="77777777" w:rsidTr="00AB3F52">
        <w:tc>
          <w:tcPr>
            <w:tcW w:w="2268" w:type="dxa"/>
            <w:shd w:val="clear" w:color="auto" w:fill="B2A1C7" w:themeFill="accent4" w:themeFillTint="99"/>
            <w:tcPrChange w:id="1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684A0A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913AADD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628EC0B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98423EB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D62B660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EFB701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F072B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114C46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4BF42F6" w14:textId="77777777" w:rsidR="001A4D82" w:rsidRDefault="001A4D82" w:rsidP="003B0DFE">
            <w:pPr>
              <w:jc w:val="both"/>
              <w:rPr>
                <w:szCs w:val="20"/>
              </w:rPr>
            </w:pPr>
            <w:r w:rsidRPr="001A4D82">
              <w:rPr>
                <w:szCs w:val="20"/>
              </w:rPr>
              <w:t>Úrad podpredsedu vlády SR pre investície a</w:t>
            </w:r>
            <w:r>
              <w:rPr>
                <w:szCs w:val="20"/>
              </w:rPr>
              <w:t> </w:t>
            </w:r>
            <w:r w:rsidRPr="001A4D82">
              <w:rPr>
                <w:szCs w:val="20"/>
              </w:rPr>
              <w:t>informatizáciu</w:t>
            </w:r>
          </w:p>
          <w:p w14:paraId="7878C356" w14:textId="77777777"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F5B6C0F" w14:textId="77777777" w:rsidTr="00AB3F52">
        <w:tc>
          <w:tcPr>
            <w:tcW w:w="2268" w:type="dxa"/>
            <w:shd w:val="clear" w:color="auto" w:fill="B2A1C7" w:themeFill="accent4" w:themeFillTint="99"/>
            <w:tcPrChange w:id="1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586EA08" w14:textId="77777777" w:rsidR="009836CF" w:rsidRPr="00B940E5" w:rsidRDefault="00116F61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Záväznosť:</w:t>
            </w:r>
          </w:p>
          <w:p w14:paraId="23CCEAB5" w14:textId="77777777" w:rsidR="0084743A" w:rsidRPr="00B940E5" w:rsidRDefault="0084743A" w:rsidP="006479DF">
            <w:pPr>
              <w:rPr>
                <w:b/>
                <w:sz w:val="16"/>
                <w:szCs w:val="16"/>
              </w:rPr>
            </w:pPr>
          </w:p>
          <w:p w14:paraId="0754E545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5EEC2E6E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25BE0BCD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06D78926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15B529D5" w14:textId="77777777" w:rsidR="006A5157" w:rsidRPr="00B940E5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2129E9A" w14:textId="77777777" w:rsidR="009836CF" w:rsidRPr="00B940E5" w:rsidRDefault="00B5079A" w:rsidP="00AD4EFF">
            <w:pPr>
              <w:jc w:val="both"/>
              <w:rPr>
                <w:szCs w:val="20"/>
              </w:rPr>
            </w:pPr>
            <w:r w:rsidRPr="00B940E5">
              <w:rPr>
                <w:szCs w:val="20"/>
              </w:rPr>
              <w:t>Vzor je pre subjekty, ktorým je určený</w:t>
            </w:r>
            <w:ins w:id="19" w:author="Autor">
              <w:r w:rsidR="00163687">
                <w:rPr>
                  <w:szCs w:val="20"/>
                </w:rPr>
                <w:t>,</w:t>
              </w:r>
            </w:ins>
            <w:r w:rsidRPr="00B940E5">
              <w:rPr>
                <w:szCs w:val="20"/>
              </w:rPr>
              <w:t xml:space="preserve"> záväzný. Subjekty, ktorým je vzor určený</w:t>
            </w:r>
            <w:r w:rsidR="00410CF4" w:rsidRPr="00B940E5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6859DA11" w14:textId="77777777" w:rsidTr="00AB3F52">
        <w:tc>
          <w:tcPr>
            <w:tcW w:w="2268" w:type="dxa"/>
            <w:shd w:val="clear" w:color="auto" w:fill="B2A1C7" w:themeFill="accent4" w:themeFillTint="99"/>
            <w:tcPrChange w:id="2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14D6DCA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vydania:</w:t>
            </w:r>
          </w:p>
          <w:p w14:paraId="4279BF6A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53B1280A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1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E59DC00" w14:textId="1FA1F494" w:rsidR="009836CF" w:rsidRPr="00B940E5" w:rsidRDefault="00DC4A83" w:rsidP="00093237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del w:id="22" w:author="Autor">
              <w:r>
                <w:rPr>
                  <w:szCs w:val="20"/>
                </w:rPr>
                <w:delText>20</w:delText>
              </w:r>
              <w:r w:rsidR="0011496D">
                <w:rPr>
                  <w:szCs w:val="20"/>
                </w:rPr>
                <w:delText>.12.2017</w:delText>
              </w:r>
            </w:del>
            <w:ins w:id="23" w:author="Autor">
              <w:r w:rsidR="00093237">
                <w:rPr>
                  <w:szCs w:val="20"/>
                </w:rPr>
                <w:t>31</w:t>
              </w:r>
              <w:r w:rsidR="0011496D">
                <w:rPr>
                  <w:szCs w:val="20"/>
                </w:rPr>
                <w:t>.1</w:t>
              </w:r>
              <w:r w:rsidR="00093237">
                <w:rPr>
                  <w:szCs w:val="20"/>
                </w:rPr>
                <w:t>0</w:t>
              </w:r>
              <w:r w:rsidR="0011496D">
                <w:rPr>
                  <w:szCs w:val="20"/>
                </w:rPr>
                <w:t>.201</w:t>
              </w:r>
              <w:r w:rsidR="00093237">
                <w:rPr>
                  <w:szCs w:val="20"/>
                </w:rPr>
                <w:t>8</w:t>
              </w:r>
            </w:ins>
          </w:p>
        </w:tc>
      </w:tr>
      <w:tr w:rsidR="009836CF" w:rsidRPr="009836CF" w14:paraId="50BE91C9" w14:textId="77777777" w:rsidTr="00AB3F52">
        <w:tc>
          <w:tcPr>
            <w:tcW w:w="2268" w:type="dxa"/>
            <w:shd w:val="clear" w:color="auto" w:fill="B2A1C7" w:themeFill="accent4" w:themeFillTint="99"/>
            <w:tcPrChange w:id="2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A0FB7DC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účinnosti:</w:t>
            </w:r>
          </w:p>
          <w:p w14:paraId="280D4C2A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212FA78C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C3B79DB" w14:textId="2330992D" w:rsidR="009836CF" w:rsidRPr="00B940E5" w:rsidRDefault="00DC4A83" w:rsidP="00093237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del w:id="26" w:author="Autor">
              <w:r>
                <w:rPr>
                  <w:szCs w:val="20"/>
                </w:rPr>
                <w:delText>20</w:delText>
              </w:r>
              <w:r w:rsidR="0011496D">
                <w:rPr>
                  <w:szCs w:val="20"/>
                </w:rPr>
                <w:delText>.12.2017</w:delText>
              </w:r>
            </w:del>
            <w:ins w:id="27" w:author="Autor">
              <w:r w:rsidR="00093237">
                <w:rPr>
                  <w:szCs w:val="20"/>
                </w:rPr>
                <w:t>31</w:t>
              </w:r>
              <w:r w:rsidR="0011496D">
                <w:rPr>
                  <w:szCs w:val="20"/>
                </w:rPr>
                <w:t>.1</w:t>
              </w:r>
              <w:r w:rsidR="00093237">
                <w:rPr>
                  <w:szCs w:val="20"/>
                </w:rPr>
                <w:t>0</w:t>
              </w:r>
              <w:r w:rsidR="0011496D">
                <w:rPr>
                  <w:szCs w:val="20"/>
                </w:rPr>
                <w:t>.201</w:t>
              </w:r>
              <w:r w:rsidR="00093237">
                <w:rPr>
                  <w:szCs w:val="20"/>
                </w:rPr>
                <w:t>8</w:t>
              </w:r>
            </w:ins>
          </w:p>
        </w:tc>
      </w:tr>
      <w:tr w:rsidR="009836CF" w:rsidRPr="009836CF" w14:paraId="01BA3F05" w14:textId="77777777" w:rsidTr="00AB3F52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  <w:tcPrChange w:id="28" w:author="Autor">
              <w:tcPr>
                <w:tcW w:w="2268" w:type="dxa"/>
                <w:tcBorders>
                  <w:bottom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39EBB3F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  <w:tcPrChange w:id="29" w:author="Autor">
              <w:tcPr>
                <w:tcW w:w="6696" w:type="dxa"/>
                <w:tcBorders>
                  <w:bottom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22632248" w14:textId="77777777" w:rsidR="00564E32" w:rsidRPr="00047930" w:rsidRDefault="00564E32" w:rsidP="00564E32">
            <w:pPr>
              <w:jc w:val="both"/>
            </w:pPr>
            <w:r>
              <w:t>JUDr. Denisa Žiláková</w:t>
            </w:r>
          </w:p>
          <w:p w14:paraId="5026F60D" w14:textId="77777777" w:rsidR="00C214B6" w:rsidRPr="009836CF" w:rsidRDefault="00564E32" w:rsidP="00B940E5">
            <w:pPr>
              <w:jc w:val="both"/>
              <w:rPr>
                <w:szCs w:val="20"/>
              </w:rPr>
            </w:pPr>
            <w:r>
              <w:t>generálna riaditeľka   sekcie centrálny koordinačný orgán</w:t>
            </w:r>
          </w:p>
        </w:tc>
      </w:tr>
    </w:tbl>
    <w:p w14:paraId="611064AD" w14:textId="77777777" w:rsidR="00D61BB6" w:rsidRPr="00627EA3" w:rsidRDefault="00D61BB6" w:rsidP="006479DF"/>
    <w:p w14:paraId="4CF33417" w14:textId="77777777" w:rsidR="00627EA3" w:rsidRPr="00627EA3" w:rsidRDefault="00627EA3" w:rsidP="006479DF"/>
    <w:tbl>
      <w:tblPr>
        <w:tblW w:w="909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30" w:author="Autor">
          <w:tblPr>
            <w:tblW w:w="9091" w:type="dxa"/>
            <w:tblInd w:w="5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872"/>
        <w:gridCol w:w="839"/>
        <w:gridCol w:w="1551"/>
        <w:gridCol w:w="832"/>
        <w:gridCol w:w="833"/>
        <w:gridCol w:w="833"/>
        <w:gridCol w:w="344"/>
        <w:gridCol w:w="488"/>
        <w:gridCol w:w="82"/>
        <w:gridCol w:w="567"/>
        <w:gridCol w:w="184"/>
        <w:gridCol w:w="528"/>
        <w:gridCol w:w="305"/>
        <w:gridCol w:w="833"/>
        <w:tblGridChange w:id="31">
          <w:tblGrid>
            <w:gridCol w:w="75"/>
            <w:gridCol w:w="797"/>
            <w:gridCol w:w="75"/>
            <w:gridCol w:w="839"/>
            <w:gridCol w:w="1551"/>
            <w:gridCol w:w="832"/>
            <w:gridCol w:w="833"/>
            <w:gridCol w:w="833"/>
            <w:gridCol w:w="269"/>
            <w:gridCol w:w="75"/>
            <w:gridCol w:w="488"/>
            <w:gridCol w:w="7"/>
            <w:gridCol w:w="75"/>
            <w:gridCol w:w="492"/>
            <w:gridCol w:w="75"/>
            <w:gridCol w:w="184"/>
            <w:gridCol w:w="453"/>
            <w:gridCol w:w="75"/>
            <w:gridCol w:w="305"/>
            <w:gridCol w:w="758"/>
            <w:gridCol w:w="75"/>
          </w:tblGrid>
        </w:tblGridChange>
      </w:tblGrid>
      <w:tr w:rsidR="00B5079A" w:rsidRPr="00B5079A" w14:paraId="1F69224C" w14:textId="77777777" w:rsidTr="00AB3F52">
        <w:trPr>
          <w:trHeight w:val="645"/>
          <w:trPrChange w:id="32" w:author="Autor">
            <w:trPr>
              <w:gridBefore w:val="1"/>
              <w:trHeight w:val="645"/>
            </w:trPr>
          </w:trPrChange>
        </w:trPr>
        <w:tc>
          <w:tcPr>
            <w:tcW w:w="9091" w:type="dxa"/>
            <w:gridSpan w:val="14"/>
            <w:shd w:val="clear" w:color="auto" w:fill="5F497A" w:themeFill="accent4" w:themeFillShade="BF"/>
            <w:vAlign w:val="center"/>
            <w:hideMark/>
            <w:tcPrChange w:id="33" w:author="Autor">
              <w:tcPr>
                <w:tcW w:w="9091" w:type="dxa"/>
                <w:gridSpan w:val="20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29222EC6" w14:textId="77777777" w:rsidR="00B5079A" w:rsidRPr="00B5079A" w:rsidRDefault="00C1160B" w:rsidP="001A68C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C1160B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ins w:id="34" w:author="Autor">
              <w:r w:rsidRPr="00C1160B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 xml:space="preserve"> na overenie rizika indikovaného systémom ARACHNE</w:t>
              </w:r>
            </w:ins>
          </w:p>
        </w:tc>
      </w:tr>
      <w:tr w:rsidR="00B5079A" w:rsidRPr="00B5079A" w14:paraId="2C0B48BA" w14:textId="77777777" w:rsidTr="00AB3F52">
        <w:trPr>
          <w:trHeight w:val="330"/>
          <w:trPrChange w:id="35" w:author="Autor">
            <w:trPr>
              <w:gridBefore w:val="1"/>
              <w:trHeight w:val="330"/>
            </w:trPr>
          </w:trPrChange>
        </w:trPr>
        <w:tc>
          <w:tcPr>
            <w:tcW w:w="9091" w:type="dxa"/>
            <w:gridSpan w:val="14"/>
            <w:vAlign w:val="center"/>
            <w:hideMark/>
            <w:tcPrChange w:id="36" w:author="Autor">
              <w:tcPr>
                <w:tcW w:w="9091" w:type="dxa"/>
                <w:gridSpan w:val="20"/>
                <w:vAlign w:val="center"/>
                <w:hideMark/>
              </w:tcPr>
            </w:tcPrChange>
          </w:tcPr>
          <w:p w14:paraId="1F557236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B252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operačného 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programu</w:t>
            </w:r>
          </w:p>
        </w:tc>
      </w:tr>
      <w:tr w:rsidR="00C11731" w:rsidRPr="00B5079A" w14:paraId="36C21A32" w14:textId="77777777" w:rsidTr="00AB3F52">
        <w:trPr>
          <w:trHeight w:val="330"/>
          <w:trPrChange w:id="37" w:author="Autor">
            <w:trPr>
              <w:gridBefore w:val="1"/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38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47F1C982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29" w:type="dxa"/>
            <w:gridSpan w:val="11"/>
            <w:vAlign w:val="center"/>
            <w:hideMark/>
            <w:tcPrChange w:id="39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21CC541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14:paraId="40C3600F" w14:textId="77777777" w:rsidTr="00AB3F52">
        <w:trPr>
          <w:trHeight w:val="330"/>
          <w:trPrChange w:id="40" w:author="Autor">
            <w:trPr>
              <w:gridBefore w:val="1"/>
              <w:trHeight w:val="330"/>
            </w:trPr>
          </w:trPrChange>
        </w:trPr>
        <w:tc>
          <w:tcPr>
            <w:tcW w:w="3262" w:type="dxa"/>
            <w:gridSpan w:val="3"/>
            <w:vAlign w:val="center"/>
            <w:tcPrChange w:id="41" w:author="Autor">
              <w:tcPr>
                <w:tcW w:w="3262" w:type="dxa"/>
                <w:gridSpan w:val="4"/>
                <w:vAlign w:val="center"/>
              </w:tcPr>
            </w:tcPrChange>
          </w:tcPr>
          <w:p w14:paraId="4F73B9F8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operačného 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programu</w:t>
            </w:r>
          </w:p>
        </w:tc>
        <w:tc>
          <w:tcPr>
            <w:tcW w:w="5829" w:type="dxa"/>
            <w:gridSpan w:val="11"/>
            <w:vAlign w:val="center"/>
            <w:tcPrChange w:id="42" w:author="Autor">
              <w:tcPr>
                <w:tcW w:w="5829" w:type="dxa"/>
                <w:gridSpan w:val="16"/>
                <w:vAlign w:val="center"/>
              </w:tcPr>
            </w:tcPrChange>
          </w:tcPr>
          <w:p w14:paraId="25B235B6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7C18C5F3" w14:textId="77777777" w:rsidTr="00AB3F52">
        <w:trPr>
          <w:trHeight w:val="330"/>
          <w:trPrChange w:id="43" w:author="Autor">
            <w:trPr>
              <w:gridBefore w:val="1"/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44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2248EA3B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 špecifického cieľa</w:t>
            </w:r>
          </w:p>
        </w:tc>
        <w:tc>
          <w:tcPr>
            <w:tcW w:w="5829" w:type="dxa"/>
            <w:gridSpan w:val="11"/>
            <w:vAlign w:val="center"/>
            <w:hideMark/>
            <w:tcPrChange w:id="45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624E978C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042B8106" w14:textId="77777777" w:rsidTr="00AB3F52">
        <w:trPr>
          <w:trHeight w:val="330"/>
          <w:trPrChange w:id="46" w:author="Autor">
            <w:trPr>
              <w:gridBefore w:val="1"/>
              <w:trHeight w:val="330"/>
            </w:trPr>
          </w:trPrChange>
        </w:trPr>
        <w:tc>
          <w:tcPr>
            <w:tcW w:w="9091" w:type="dxa"/>
            <w:gridSpan w:val="14"/>
            <w:hideMark/>
            <w:tcPrChange w:id="47" w:author="Autor">
              <w:tcPr>
                <w:tcW w:w="9091" w:type="dxa"/>
                <w:gridSpan w:val="20"/>
                <w:hideMark/>
              </w:tcPr>
            </w:tcPrChange>
          </w:tcPr>
          <w:p w14:paraId="5D6EF14A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14:paraId="41D80123" w14:textId="77777777" w:rsidTr="00AB3F52">
        <w:trPr>
          <w:trHeight w:val="330"/>
          <w:trPrChange w:id="48" w:author="Autor">
            <w:trPr>
              <w:gridBefore w:val="1"/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49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14016E31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r w:rsidR="00A66701">
              <w:rPr>
                <w:rFonts w:ascii="Arial Narrow" w:hAnsi="Arial Narrow"/>
                <w:color w:val="000000"/>
                <w:sz w:val="20"/>
                <w:szCs w:val="20"/>
              </w:rPr>
              <w:t>žiadosti/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projektu v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ITMS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2014+</w:t>
            </w:r>
          </w:p>
        </w:tc>
        <w:tc>
          <w:tcPr>
            <w:tcW w:w="5829" w:type="dxa"/>
            <w:gridSpan w:val="11"/>
            <w:vAlign w:val="center"/>
            <w:hideMark/>
            <w:tcPrChange w:id="50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15ED0B52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4EE6A61C" w14:textId="77777777" w:rsidTr="00AB3F52">
        <w:trPr>
          <w:trHeight w:val="330"/>
          <w:trPrChange w:id="51" w:author="Autor">
            <w:trPr>
              <w:gridBefore w:val="1"/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52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16B065F9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29" w:type="dxa"/>
            <w:gridSpan w:val="11"/>
            <w:vAlign w:val="center"/>
            <w:hideMark/>
            <w:tcPrChange w:id="53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0844B529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67AB4EE" w14:textId="77777777" w:rsidTr="00AB3F52">
        <w:trPr>
          <w:trHeight w:val="382"/>
          <w:trPrChange w:id="54" w:author="Autor">
            <w:trPr>
              <w:gridBefore w:val="1"/>
              <w:trHeight w:val="38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55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017F4D3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29" w:type="dxa"/>
            <w:gridSpan w:val="11"/>
            <w:vAlign w:val="center"/>
            <w:hideMark/>
            <w:tcPrChange w:id="56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0BC16CE1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25225" w:rsidRPr="00B5079A" w14:paraId="7A504B08" w14:textId="77777777" w:rsidTr="00AB3F52">
        <w:trPr>
          <w:trHeight w:val="765"/>
          <w:trPrChange w:id="57" w:author="Autor">
            <w:trPr>
              <w:gridBefore w:val="1"/>
              <w:trHeight w:val="765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58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7C7BCE7C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D7552C">
              <w:rPr>
                <w:rFonts w:ascii="Arial Narrow" w:hAnsi="Arial Narrow"/>
                <w:color w:val="000000"/>
                <w:sz w:val="20"/>
                <w:szCs w:val="20"/>
              </w:rPr>
              <w:t>žiadateľa/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prijímateľa</w:t>
            </w:r>
          </w:p>
        </w:tc>
        <w:tc>
          <w:tcPr>
            <w:tcW w:w="5829" w:type="dxa"/>
            <w:gridSpan w:val="11"/>
            <w:vAlign w:val="center"/>
            <w:hideMark/>
            <w:tcPrChange w:id="59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34AD6033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6009AF32" w14:textId="77777777" w:rsidTr="00AB3F52">
        <w:trPr>
          <w:trHeight w:val="765"/>
          <w:trPrChange w:id="60" w:author="Autor">
            <w:trPr>
              <w:gridBefore w:val="1"/>
              <w:trHeight w:val="765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61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755B6F2F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>partnera</w:t>
            </w:r>
          </w:p>
        </w:tc>
        <w:tc>
          <w:tcPr>
            <w:tcW w:w="5829" w:type="dxa"/>
            <w:gridSpan w:val="11"/>
            <w:vAlign w:val="center"/>
            <w:hideMark/>
            <w:tcPrChange w:id="62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4FC552E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182B560F" w14:textId="77777777" w:rsidTr="00AB3F52">
        <w:trPr>
          <w:trHeight w:val="362"/>
          <w:trPrChange w:id="63" w:author="Autor">
            <w:trPr>
              <w:gridBefore w:val="1"/>
              <w:trHeight w:val="362"/>
            </w:trPr>
          </w:trPrChange>
        </w:trPr>
        <w:tc>
          <w:tcPr>
            <w:tcW w:w="9091" w:type="dxa"/>
            <w:gridSpan w:val="14"/>
            <w:vAlign w:val="center"/>
            <w:hideMark/>
            <w:tcPrChange w:id="64" w:author="Autor">
              <w:tcPr>
                <w:tcW w:w="9091" w:type="dxa"/>
                <w:gridSpan w:val="20"/>
                <w:vAlign w:val="center"/>
                <w:hideMark/>
              </w:tcPr>
            </w:tcPrChange>
          </w:tcPr>
          <w:p w14:paraId="6E92FE1B" w14:textId="77777777" w:rsidR="00B5079A" w:rsidRPr="00B5079A" w:rsidRDefault="00B5079A" w:rsidP="00D349C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F364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fázy implementácie v rámci ktorej sa skúma rizikovosť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prostredníctvom 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systém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ARACHNE</w:t>
            </w:r>
          </w:p>
        </w:tc>
      </w:tr>
      <w:tr w:rsidR="00952C25" w:rsidRPr="00B5079A" w14:paraId="03F08281" w14:textId="77777777" w:rsidTr="00AB3F52">
        <w:trPr>
          <w:trHeight w:val="362"/>
          <w:trPrChange w:id="65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66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519147DA" w14:textId="77777777" w:rsidR="00952C25" w:rsidRPr="00B5079A" w:rsidRDefault="00952C25" w:rsidP="00952C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Fáza</w:t>
            </w:r>
          </w:p>
        </w:tc>
        <w:tc>
          <w:tcPr>
            <w:tcW w:w="5829" w:type="dxa"/>
            <w:gridSpan w:val="11"/>
            <w:vAlign w:val="center"/>
            <w:hideMark/>
            <w:tcPrChange w:id="67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4D7E5E32" w14:textId="77777777" w:rsidR="00952C25" w:rsidRPr="00B5079A" w:rsidRDefault="00952C25" w:rsidP="00AD49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6701" w:rsidRPr="00B5079A" w14:paraId="5AEE0A19" w14:textId="77777777" w:rsidTr="00AB3F52">
        <w:trPr>
          <w:trHeight w:val="330"/>
          <w:trPrChange w:id="68" w:author="Autor">
            <w:trPr>
              <w:gridBefore w:val="1"/>
              <w:trHeight w:val="330"/>
            </w:trPr>
          </w:trPrChange>
        </w:trPr>
        <w:tc>
          <w:tcPr>
            <w:tcW w:w="9091" w:type="dxa"/>
            <w:gridSpan w:val="14"/>
            <w:shd w:val="clear" w:color="auto" w:fill="5F497A" w:themeFill="accent4" w:themeFillShade="BF"/>
            <w:vAlign w:val="center"/>
            <w:hideMark/>
            <w:tcPrChange w:id="69" w:author="Autor">
              <w:tcPr>
                <w:tcW w:w="9091" w:type="dxa"/>
                <w:gridSpan w:val="20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3CCB3647" w14:textId="77777777" w:rsidR="00A66701" w:rsidRPr="00B5079A" w:rsidRDefault="00A66701" w:rsidP="00E940E1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Kvantitatívne overenie rizikových oblastí</w:t>
            </w:r>
            <w:r w:rsidR="0065020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2"/>
            </w:r>
          </w:p>
        </w:tc>
      </w:tr>
      <w:tr w:rsidR="000615C3" w:rsidRPr="00B5079A" w14:paraId="00B00EA8" w14:textId="77777777" w:rsidTr="00AB3F52">
        <w:trPr>
          <w:trHeight w:val="362"/>
          <w:trPrChange w:id="72" w:author="Autor">
            <w:trPr>
              <w:gridBefore w:val="1"/>
              <w:trHeight w:val="362"/>
            </w:trPr>
          </w:trPrChange>
        </w:trPr>
        <w:tc>
          <w:tcPr>
            <w:tcW w:w="9091" w:type="dxa"/>
            <w:gridSpan w:val="14"/>
            <w:vAlign w:val="center"/>
            <w:hideMark/>
            <w:tcPrChange w:id="73" w:author="Autor">
              <w:tcPr>
                <w:tcW w:w="9091" w:type="dxa"/>
                <w:gridSpan w:val="20"/>
                <w:vAlign w:val="center"/>
                <w:hideMark/>
              </w:tcPr>
            </w:tcPrChange>
          </w:tcPr>
          <w:p w14:paraId="790645C8" w14:textId="77777777" w:rsidR="000615C3" w:rsidRPr="00B5079A" w:rsidRDefault="000615C3" w:rsidP="005349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Riziko indikované</w:t>
            </w:r>
            <w:r w:rsidRPr="00952C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systémom ARACHNE</w:t>
            </w:r>
          </w:p>
        </w:tc>
      </w:tr>
      <w:tr w:rsidR="000615C3" w:rsidRPr="00952C25" w14:paraId="12FFCF4F" w14:textId="77777777" w:rsidTr="00AB3F52">
        <w:trPr>
          <w:trHeight w:val="362"/>
          <w:trPrChange w:id="74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75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7D2F0663" w14:textId="77777777" w:rsidR="000615C3" w:rsidRPr="00952C25" w:rsidRDefault="00192B9D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Pracovný panel (Dashboard)</w:t>
            </w:r>
          </w:p>
        </w:tc>
        <w:tc>
          <w:tcPr>
            <w:tcW w:w="5829" w:type="dxa"/>
            <w:gridSpan w:val="11"/>
            <w:vAlign w:val="center"/>
            <w:hideMark/>
            <w:tcPrChange w:id="76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10150F7C" w14:textId="77777777" w:rsidR="000615C3" w:rsidRPr="00952C25" w:rsidRDefault="000615C3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952C25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Rizikové skóre</w:t>
            </w:r>
            <w:r w:rsidR="0092192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(Overall Score/Overall Alert)</w:t>
            </w:r>
          </w:p>
        </w:tc>
      </w:tr>
      <w:tr w:rsidR="000615C3" w:rsidRPr="00B5079A" w14:paraId="3DD14AD3" w14:textId="77777777" w:rsidTr="00AB3F52">
        <w:trPr>
          <w:trHeight w:val="362"/>
          <w:trPrChange w:id="77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78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7AC0B335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5829" w:type="dxa"/>
            <w:gridSpan w:val="11"/>
            <w:vAlign w:val="center"/>
            <w:hideMark/>
            <w:tcPrChange w:id="79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4DA7EA38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7479B14F" w14:textId="77777777" w:rsidTr="00AB3F52">
        <w:trPr>
          <w:trHeight w:val="362"/>
          <w:trPrChange w:id="80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81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21304A62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5829" w:type="dxa"/>
            <w:gridSpan w:val="11"/>
            <w:vAlign w:val="center"/>
            <w:hideMark/>
            <w:tcPrChange w:id="84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54A26140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4B58F2B7" w14:textId="77777777" w:rsidTr="00AB3F52">
        <w:trPr>
          <w:trHeight w:val="362"/>
          <w:trPrChange w:id="85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86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7B941477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Prijímatelia/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Benefiaciaries</w:t>
            </w:r>
          </w:p>
        </w:tc>
        <w:tc>
          <w:tcPr>
            <w:tcW w:w="5829" w:type="dxa"/>
            <w:gridSpan w:val="11"/>
            <w:vAlign w:val="center"/>
            <w:hideMark/>
            <w:tcPrChange w:id="87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7AE2014D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53CA9098" w14:textId="77777777" w:rsidTr="00AB3F52">
        <w:trPr>
          <w:trHeight w:val="362"/>
          <w:trPrChange w:id="88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89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2E64272E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5829" w:type="dxa"/>
            <w:gridSpan w:val="11"/>
            <w:vAlign w:val="center"/>
            <w:hideMark/>
            <w:tcPrChange w:id="92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533FDB3D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52C25" w:rsidRPr="00B5079A" w14:paraId="0A2A1CA1" w14:textId="77777777" w:rsidTr="00AB3F52">
        <w:trPr>
          <w:trHeight w:val="362"/>
          <w:trPrChange w:id="93" w:author="Autor">
            <w:trPr>
              <w:gridBefore w:val="1"/>
              <w:trHeight w:val="362"/>
            </w:trPr>
          </w:trPrChange>
        </w:trPr>
        <w:tc>
          <w:tcPr>
            <w:tcW w:w="9091" w:type="dxa"/>
            <w:gridSpan w:val="14"/>
            <w:vAlign w:val="center"/>
            <w:hideMark/>
            <w:tcPrChange w:id="94" w:author="Autor">
              <w:tcPr>
                <w:tcW w:w="9091" w:type="dxa"/>
                <w:gridSpan w:val="20"/>
                <w:vAlign w:val="center"/>
                <w:hideMark/>
              </w:tcPr>
            </w:tcPrChange>
          </w:tcPr>
          <w:p w14:paraId="1D1A0477" w14:textId="77777777" w:rsidR="00952C25" w:rsidRPr="00192B9D" w:rsidRDefault="00192B9D" w:rsidP="00192B9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92B9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rizikovej </w:t>
            </w:r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kategórie spôsobujúcej celkové riziko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2"/>
                <w:szCs w:val="22"/>
              </w:rPr>
              <w:footnoteReference w:id="5"/>
            </w:r>
          </w:p>
        </w:tc>
      </w:tr>
      <w:tr w:rsidR="00952C25" w:rsidRPr="00952C25" w14:paraId="18990984" w14:textId="77777777" w:rsidTr="00AB3F52">
        <w:trPr>
          <w:trHeight w:val="362"/>
          <w:trPrChange w:id="97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98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0C990656" w14:textId="77777777" w:rsidR="00952C25" w:rsidRPr="00952C25" w:rsidRDefault="00192B9D" w:rsidP="00192B9D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Pracovný panel (Dashboard)</w:t>
            </w:r>
          </w:p>
        </w:tc>
        <w:tc>
          <w:tcPr>
            <w:tcW w:w="5829" w:type="dxa"/>
            <w:gridSpan w:val="11"/>
            <w:vAlign w:val="center"/>
            <w:hideMark/>
            <w:tcPrChange w:id="99" w:author="Autor">
              <w:tcPr>
                <w:tcW w:w="5829" w:type="dxa"/>
                <w:gridSpan w:val="16"/>
                <w:vAlign w:val="center"/>
                <w:hideMark/>
              </w:tcPr>
            </w:tcPrChange>
          </w:tcPr>
          <w:p w14:paraId="6594CD68" w14:textId="77777777" w:rsidR="00952C25" w:rsidRPr="00952C25" w:rsidRDefault="005349BB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Skóre v rámci rizikovej</w:t>
            </w:r>
            <w:r w:rsidR="00CE08DB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kategórie</w:t>
            </w:r>
            <w:r w:rsidR="00CE08DB">
              <w:rPr>
                <w:rStyle w:val="Odkaznapoznmkupodiarou"/>
                <w:rFonts w:ascii="Arial Narrow" w:hAnsi="Arial Narrow"/>
                <w:b/>
                <w:i/>
                <w:color w:val="000000"/>
                <w:sz w:val="20"/>
                <w:szCs w:val="20"/>
              </w:rPr>
              <w:footnoteReference w:id="6"/>
            </w:r>
          </w:p>
        </w:tc>
      </w:tr>
      <w:tr w:rsidR="00CE08DB" w:rsidRPr="00B5079A" w14:paraId="55E9D6E3" w14:textId="77777777" w:rsidTr="00AB3F52">
        <w:trPr>
          <w:trHeight w:val="362"/>
          <w:trPrChange w:id="102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03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420ED4A9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  <w:hideMark/>
            <w:tcPrChange w:id="104" w:author="Autor">
              <w:tcPr>
                <w:tcW w:w="832" w:type="dxa"/>
                <w:vAlign w:val="center"/>
                <w:hideMark/>
              </w:tcPr>
            </w:tcPrChange>
          </w:tcPr>
          <w:p w14:paraId="4E012AB7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VO</w:t>
            </w:r>
          </w:p>
        </w:tc>
        <w:tc>
          <w:tcPr>
            <w:tcW w:w="833" w:type="dxa"/>
            <w:vAlign w:val="center"/>
            <w:tcPrChange w:id="105" w:author="Autor">
              <w:tcPr>
                <w:tcW w:w="833" w:type="dxa"/>
                <w:vAlign w:val="center"/>
              </w:tcPr>
            </w:tcPrChange>
          </w:tcPr>
          <w:p w14:paraId="1DD087B9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SZ</w:t>
            </w:r>
          </w:p>
        </w:tc>
        <w:tc>
          <w:tcPr>
            <w:tcW w:w="833" w:type="dxa"/>
            <w:vAlign w:val="center"/>
            <w:tcPrChange w:id="106" w:author="Autor">
              <w:tcPr>
                <w:tcW w:w="833" w:type="dxa"/>
                <w:vAlign w:val="center"/>
              </w:tcPr>
            </w:tcPrChange>
          </w:tcPr>
          <w:p w14:paraId="63F3847E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OPR</w:t>
            </w:r>
          </w:p>
        </w:tc>
        <w:tc>
          <w:tcPr>
            <w:tcW w:w="832" w:type="dxa"/>
            <w:gridSpan w:val="2"/>
            <w:vAlign w:val="center"/>
            <w:tcPrChange w:id="107" w:author="Autor">
              <w:tcPr>
                <w:tcW w:w="832" w:type="dxa"/>
                <w:gridSpan w:val="3"/>
                <w:vAlign w:val="center"/>
              </w:tcPr>
            </w:tcPrChange>
          </w:tcPr>
          <w:p w14:paraId="102ED022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VYK</w:t>
            </w:r>
          </w:p>
        </w:tc>
        <w:tc>
          <w:tcPr>
            <w:tcW w:w="833" w:type="dxa"/>
            <w:gridSpan w:val="3"/>
            <w:vAlign w:val="center"/>
            <w:tcPrChange w:id="108" w:author="Autor">
              <w:tcPr>
                <w:tcW w:w="833" w:type="dxa"/>
                <w:gridSpan w:val="5"/>
                <w:vAlign w:val="center"/>
              </w:tcPr>
            </w:tcPrChange>
          </w:tcPr>
          <w:p w14:paraId="6EF37394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KONC</w:t>
            </w:r>
          </w:p>
        </w:tc>
        <w:tc>
          <w:tcPr>
            <w:tcW w:w="833" w:type="dxa"/>
            <w:gridSpan w:val="2"/>
            <w:vAlign w:val="center"/>
            <w:tcPrChange w:id="109" w:author="Autor">
              <w:tcPr>
                <w:tcW w:w="833" w:type="dxa"/>
                <w:gridSpan w:val="3"/>
                <w:vAlign w:val="center"/>
              </w:tcPr>
            </w:tcPrChange>
          </w:tcPr>
          <w:p w14:paraId="0CA5DCB2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OTH</w:t>
            </w:r>
          </w:p>
        </w:tc>
        <w:tc>
          <w:tcPr>
            <w:tcW w:w="833" w:type="dxa"/>
            <w:vAlign w:val="center"/>
            <w:tcPrChange w:id="110" w:author="Autor">
              <w:tcPr>
                <w:tcW w:w="833" w:type="dxa"/>
                <w:gridSpan w:val="2"/>
                <w:vAlign w:val="center"/>
              </w:tcPr>
            </w:tcPrChange>
          </w:tcPr>
          <w:p w14:paraId="521049BE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REP</w:t>
            </w:r>
          </w:p>
        </w:tc>
      </w:tr>
      <w:tr w:rsidR="001B6718" w:rsidRPr="00B5079A" w14:paraId="088D9169" w14:textId="77777777" w:rsidTr="00AB3F52">
        <w:trPr>
          <w:trHeight w:val="362"/>
          <w:trPrChange w:id="111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12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06E5ACA4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Projekty/Projects</w:t>
            </w:r>
          </w:p>
        </w:tc>
        <w:tc>
          <w:tcPr>
            <w:tcW w:w="832" w:type="dxa"/>
            <w:vAlign w:val="center"/>
            <w:hideMark/>
            <w:tcPrChange w:id="113" w:author="Autor">
              <w:tcPr>
                <w:tcW w:w="832" w:type="dxa"/>
                <w:vAlign w:val="center"/>
                <w:hideMark/>
              </w:tcPr>
            </w:tcPrChange>
          </w:tcPr>
          <w:p w14:paraId="341CD1D1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14" w:author="Autor">
              <w:tcPr>
                <w:tcW w:w="833" w:type="dxa"/>
                <w:vAlign w:val="center"/>
              </w:tcPr>
            </w:tcPrChange>
          </w:tcPr>
          <w:p w14:paraId="50AA0848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15" w:author="Autor">
              <w:tcPr>
                <w:tcW w:w="833" w:type="dxa"/>
                <w:vAlign w:val="center"/>
              </w:tcPr>
            </w:tcPrChange>
          </w:tcPr>
          <w:p w14:paraId="260C8554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  <w:tcPrChange w:id="116" w:author="Autor">
              <w:tcPr>
                <w:tcW w:w="832" w:type="dxa"/>
                <w:gridSpan w:val="3"/>
                <w:vAlign w:val="center"/>
              </w:tcPr>
            </w:tcPrChange>
          </w:tcPr>
          <w:p w14:paraId="4963B2D1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3"/>
            <w:vAlign w:val="center"/>
            <w:tcPrChange w:id="117" w:author="Autor">
              <w:tcPr>
                <w:tcW w:w="833" w:type="dxa"/>
                <w:gridSpan w:val="5"/>
                <w:vAlign w:val="center"/>
              </w:tcPr>
            </w:tcPrChange>
          </w:tcPr>
          <w:p w14:paraId="10CFEAD3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  <w:tcPrChange w:id="118" w:author="Autor">
              <w:tcPr>
                <w:tcW w:w="833" w:type="dxa"/>
                <w:gridSpan w:val="3"/>
                <w:vAlign w:val="center"/>
              </w:tcPr>
            </w:tcPrChange>
          </w:tcPr>
          <w:p w14:paraId="13704D8A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19" w:author="Autor">
              <w:tcPr>
                <w:tcW w:w="833" w:type="dxa"/>
                <w:gridSpan w:val="2"/>
                <w:vAlign w:val="center"/>
              </w:tcPr>
            </w:tcPrChange>
          </w:tcPr>
          <w:p w14:paraId="565B530A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587B6B33" w14:textId="77777777" w:rsidTr="00AB3F52">
        <w:trPr>
          <w:trHeight w:val="362"/>
          <w:trPrChange w:id="120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21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3A101667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Zmluvy/Contracts</w:t>
            </w:r>
          </w:p>
        </w:tc>
        <w:tc>
          <w:tcPr>
            <w:tcW w:w="832" w:type="dxa"/>
            <w:vAlign w:val="center"/>
            <w:hideMark/>
            <w:tcPrChange w:id="122" w:author="Autor">
              <w:tcPr>
                <w:tcW w:w="832" w:type="dxa"/>
                <w:vAlign w:val="center"/>
                <w:hideMark/>
              </w:tcPr>
            </w:tcPrChange>
          </w:tcPr>
          <w:p w14:paraId="16383C2C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23" w:author="Autor">
              <w:tcPr>
                <w:tcW w:w="833" w:type="dxa"/>
                <w:vAlign w:val="center"/>
              </w:tcPr>
            </w:tcPrChange>
          </w:tcPr>
          <w:p w14:paraId="066913CB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24" w:author="Autor">
              <w:tcPr>
                <w:tcW w:w="833" w:type="dxa"/>
                <w:vAlign w:val="center"/>
              </w:tcPr>
            </w:tcPrChange>
          </w:tcPr>
          <w:p w14:paraId="082901E1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  <w:tcPrChange w:id="125" w:author="Autor">
              <w:tcPr>
                <w:tcW w:w="832" w:type="dxa"/>
                <w:gridSpan w:val="3"/>
                <w:vAlign w:val="center"/>
              </w:tcPr>
            </w:tcPrChange>
          </w:tcPr>
          <w:p w14:paraId="2839D1E2" w14:textId="77777777"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gridSpan w:val="3"/>
            <w:vAlign w:val="center"/>
            <w:tcPrChange w:id="126" w:author="Autor">
              <w:tcPr>
                <w:tcW w:w="833" w:type="dxa"/>
                <w:gridSpan w:val="5"/>
                <w:vAlign w:val="center"/>
              </w:tcPr>
            </w:tcPrChange>
          </w:tcPr>
          <w:p w14:paraId="4D3586F8" w14:textId="77777777"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  <w:tcPrChange w:id="127" w:author="Autor">
              <w:tcPr>
                <w:tcW w:w="833" w:type="dxa"/>
                <w:gridSpan w:val="3"/>
                <w:vAlign w:val="center"/>
              </w:tcPr>
            </w:tcPrChange>
          </w:tcPr>
          <w:p w14:paraId="1987B6F5" w14:textId="77777777"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vAlign w:val="center"/>
            <w:tcPrChange w:id="128" w:author="Autor">
              <w:tcPr>
                <w:tcW w:w="833" w:type="dxa"/>
                <w:gridSpan w:val="2"/>
                <w:vAlign w:val="center"/>
              </w:tcPr>
            </w:tcPrChange>
          </w:tcPr>
          <w:p w14:paraId="068286D6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07586028" w14:textId="77777777" w:rsidTr="00AB3F52">
        <w:trPr>
          <w:trHeight w:val="362"/>
          <w:trPrChange w:id="129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30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11CC6ADB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Prijímatelia/Benefiaciaries</w:t>
            </w:r>
          </w:p>
        </w:tc>
        <w:tc>
          <w:tcPr>
            <w:tcW w:w="832" w:type="dxa"/>
            <w:vAlign w:val="center"/>
            <w:hideMark/>
            <w:tcPrChange w:id="131" w:author="Autor">
              <w:tcPr>
                <w:tcW w:w="832" w:type="dxa"/>
                <w:vAlign w:val="center"/>
                <w:hideMark/>
              </w:tcPr>
            </w:tcPrChange>
          </w:tcPr>
          <w:p w14:paraId="6A2C198A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32" w:author="Autor">
              <w:tcPr>
                <w:tcW w:w="833" w:type="dxa"/>
                <w:vAlign w:val="center"/>
              </w:tcPr>
            </w:tcPrChange>
          </w:tcPr>
          <w:p w14:paraId="38DCB600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33" w:author="Autor">
              <w:tcPr>
                <w:tcW w:w="833" w:type="dxa"/>
                <w:vAlign w:val="center"/>
              </w:tcPr>
            </w:tcPrChange>
          </w:tcPr>
          <w:p w14:paraId="063EE2F0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  <w:tcPrChange w:id="134" w:author="Autor">
              <w:tcPr>
                <w:tcW w:w="832" w:type="dxa"/>
                <w:gridSpan w:val="3"/>
                <w:vAlign w:val="center"/>
              </w:tcPr>
            </w:tcPrChange>
          </w:tcPr>
          <w:p w14:paraId="3594C8DC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3"/>
            <w:vAlign w:val="center"/>
            <w:tcPrChange w:id="135" w:author="Autor">
              <w:tcPr>
                <w:tcW w:w="833" w:type="dxa"/>
                <w:gridSpan w:val="5"/>
                <w:vAlign w:val="center"/>
              </w:tcPr>
            </w:tcPrChange>
          </w:tcPr>
          <w:p w14:paraId="27EA7830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  <w:tcPrChange w:id="136" w:author="Autor">
              <w:tcPr>
                <w:tcW w:w="833" w:type="dxa"/>
                <w:gridSpan w:val="3"/>
                <w:vAlign w:val="center"/>
              </w:tcPr>
            </w:tcPrChange>
          </w:tcPr>
          <w:p w14:paraId="6911A23A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37" w:author="Autor">
              <w:tcPr>
                <w:tcW w:w="833" w:type="dxa"/>
                <w:gridSpan w:val="2"/>
                <w:vAlign w:val="center"/>
              </w:tcPr>
            </w:tcPrChange>
          </w:tcPr>
          <w:p w14:paraId="64896E46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27CFAF52" w14:textId="77777777" w:rsidTr="00AB3F52">
        <w:trPr>
          <w:trHeight w:val="362"/>
          <w:trPrChange w:id="138" w:author="Autor">
            <w:trPr>
              <w:gridBefore w:val="1"/>
              <w:trHeight w:val="36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39" w:author="Autor">
              <w:tcPr>
                <w:tcW w:w="3262" w:type="dxa"/>
                <w:gridSpan w:val="4"/>
                <w:vAlign w:val="center"/>
                <w:hideMark/>
              </w:tcPr>
            </w:tcPrChange>
          </w:tcPr>
          <w:p w14:paraId="646D8125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Dodávatelia/Contractors</w:t>
            </w:r>
          </w:p>
        </w:tc>
        <w:tc>
          <w:tcPr>
            <w:tcW w:w="832" w:type="dxa"/>
            <w:vAlign w:val="center"/>
            <w:hideMark/>
            <w:tcPrChange w:id="140" w:author="Autor">
              <w:tcPr>
                <w:tcW w:w="832" w:type="dxa"/>
                <w:vAlign w:val="center"/>
                <w:hideMark/>
              </w:tcPr>
            </w:tcPrChange>
          </w:tcPr>
          <w:p w14:paraId="5800657F" w14:textId="77777777"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41" w:author="Autor">
              <w:tcPr>
                <w:tcW w:w="833" w:type="dxa"/>
                <w:vAlign w:val="center"/>
              </w:tcPr>
            </w:tcPrChange>
          </w:tcPr>
          <w:p w14:paraId="2242990C" w14:textId="77777777"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  <w:tcPrChange w:id="142" w:author="Autor">
              <w:tcPr>
                <w:tcW w:w="833" w:type="dxa"/>
                <w:vAlign w:val="center"/>
              </w:tcPr>
            </w:tcPrChange>
          </w:tcPr>
          <w:p w14:paraId="6FF62804" w14:textId="77777777"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  <w:tcPrChange w:id="143" w:author="Autor">
              <w:tcPr>
                <w:tcW w:w="832" w:type="dxa"/>
                <w:gridSpan w:val="3"/>
                <w:vAlign w:val="center"/>
              </w:tcPr>
            </w:tcPrChange>
          </w:tcPr>
          <w:p w14:paraId="516A064E" w14:textId="77777777"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gridSpan w:val="3"/>
            <w:vAlign w:val="center"/>
            <w:tcPrChange w:id="144" w:author="Autor">
              <w:tcPr>
                <w:tcW w:w="833" w:type="dxa"/>
                <w:gridSpan w:val="5"/>
                <w:vAlign w:val="center"/>
              </w:tcPr>
            </w:tcPrChange>
          </w:tcPr>
          <w:p w14:paraId="6B80CB0E" w14:textId="77777777"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  <w:tcPrChange w:id="145" w:author="Autor">
              <w:tcPr>
                <w:tcW w:w="833" w:type="dxa"/>
                <w:gridSpan w:val="3"/>
                <w:vAlign w:val="center"/>
              </w:tcPr>
            </w:tcPrChange>
          </w:tcPr>
          <w:p w14:paraId="46FAC76E" w14:textId="77777777"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vAlign w:val="center"/>
            <w:tcPrChange w:id="146" w:author="Autor">
              <w:tcPr>
                <w:tcW w:w="833" w:type="dxa"/>
                <w:gridSpan w:val="2"/>
                <w:vAlign w:val="center"/>
              </w:tcPr>
            </w:tcPrChange>
          </w:tcPr>
          <w:p w14:paraId="1DC19DCE" w14:textId="77777777"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5079A" w:rsidRPr="00B5079A" w14:paraId="519FFF7E" w14:textId="77777777" w:rsidTr="00AB3F52">
        <w:trPr>
          <w:trHeight w:val="330"/>
          <w:trPrChange w:id="147" w:author="Autor">
            <w:trPr>
              <w:gridBefore w:val="1"/>
              <w:trHeight w:val="330"/>
            </w:trPr>
          </w:trPrChange>
        </w:trPr>
        <w:tc>
          <w:tcPr>
            <w:tcW w:w="9091" w:type="dxa"/>
            <w:gridSpan w:val="14"/>
            <w:shd w:val="clear" w:color="auto" w:fill="5F497A" w:themeFill="accent4" w:themeFillShade="BF"/>
            <w:vAlign w:val="center"/>
            <w:hideMark/>
            <w:tcPrChange w:id="148" w:author="Autor">
              <w:tcPr>
                <w:tcW w:w="9091" w:type="dxa"/>
                <w:gridSpan w:val="20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65859B34" w14:textId="77777777" w:rsidR="00B5079A" w:rsidRPr="00B5079A" w:rsidRDefault="00976FF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Kvalitatívne overenie rizikových oblastí</w:t>
            </w:r>
          </w:p>
        </w:tc>
      </w:tr>
      <w:tr w:rsidR="00AB3F52" w:rsidRPr="00B5079A" w14:paraId="35E71C00" w14:textId="77777777" w:rsidTr="00AB3F52">
        <w:trPr>
          <w:trHeight w:val="330"/>
        </w:trPr>
        <w:tc>
          <w:tcPr>
            <w:tcW w:w="872" w:type="dxa"/>
            <w:shd w:val="clear" w:color="auto" w:fill="5F497A" w:themeFill="accent4" w:themeFillShade="BF"/>
            <w:vAlign w:val="center"/>
            <w:hideMark/>
          </w:tcPr>
          <w:p w14:paraId="02196A4E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2" w:type="dxa"/>
            <w:gridSpan w:val="6"/>
            <w:shd w:val="clear" w:color="auto" w:fill="5F497A" w:themeFill="accent4" w:themeFillShade="BF"/>
            <w:vAlign w:val="center"/>
            <w:hideMark/>
          </w:tcPr>
          <w:p w14:paraId="240FEA8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gridSpan w:val="2"/>
            <w:shd w:val="clear" w:color="auto" w:fill="5F497A" w:themeFill="accent4" w:themeFillShade="BF"/>
            <w:vAlign w:val="center"/>
            <w:hideMark/>
          </w:tcPr>
          <w:p w14:paraId="11A54618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0C7EB34E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gridSpan w:val="2"/>
            <w:shd w:val="clear" w:color="auto" w:fill="5F497A" w:themeFill="accent4" w:themeFillShade="BF"/>
            <w:vAlign w:val="center"/>
            <w:hideMark/>
          </w:tcPr>
          <w:p w14:paraId="73B16DBB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38" w:type="dxa"/>
            <w:gridSpan w:val="2"/>
            <w:shd w:val="clear" w:color="auto" w:fill="5F497A" w:themeFill="accent4" w:themeFillShade="BF"/>
            <w:vAlign w:val="center"/>
            <w:hideMark/>
          </w:tcPr>
          <w:p w14:paraId="78CB9A3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AB3F52" w14:paraId="42BB8FDB" w14:textId="77777777" w:rsidTr="00AB3F52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14:paraId="7E29E983" w14:textId="77777777" w:rsidR="001A68C3" w:rsidRDefault="001A68C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14:paraId="28F04BAA" w14:textId="1A710ACC" w:rsidR="001A68C3" w:rsidRDefault="001A68C3" w:rsidP="005C74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del w:id="14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Verejné obstarávanie</w:delText>
              </w:r>
            </w:del>
            <w:ins w:id="150" w:author="Autor"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O</w:t>
              </w:r>
              <w:r>
                <w:rPr>
                  <w:b/>
                  <w:bCs/>
                  <w:color w:val="000000"/>
                  <w:sz w:val="22"/>
                  <w:szCs w:val="22"/>
                </w:rPr>
                <w:t>bstarávanie</w:t>
              </w:r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/</w:t>
              </w:r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Procurement</w:t>
              </w:r>
            </w:ins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14:paraId="25938304" w14:textId="77777777"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715E428" w14:textId="77777777"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0DDE92C0" w14:textId="77777777"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14:paraId="2EB0766A" w14:textId="77777777"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68C3" w14:paraId="18E2BC7A" w14:textId="77777777" w:rsidTr="00AB3F52">
        <w:trPr>
          <w:trHeight w:val="300"/>
          <w:trPrChange w:id="151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15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08AAC1C" w14:textId="77777777" w:rsidR="001A68C3" w:rsidRDefault="001A68C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  <w:tcPrChange w:id="153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52F9890F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  <w:tcPrChange w:id="154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4A0BEAF3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5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64158B3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156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53F49E7F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157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6A715550" w14:textId="77777777" w:rsidR="001A68C3" w:rsidRPr="001A68C3" w:rsidRDefault="001A68C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A68C3" w14:paraId="3085C0AA" w14:textId="77777777" w:rsidTr="00AB3F52">
        <w:trPr>
          <w:trHeight w:val="300"/>
          <w:trPrChange w:id="158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159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D6542B3" w14:textId="77777777" w:rsidR="001A68C3" w:rsidRDefault="001A68C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  <w:tcPrChange w:id="160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40BCB793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  <w:tcPrChange w:id="161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22DB677C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6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61DB4CC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163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4CADCB27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164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4257773A" w14:textId="77777777" w:rsidR="001A68C3" w:rsidRPr="001A68C3" w:rsidRDefault="001A68C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0014BF" w14:paraId="4A7971CB" w14:textId="77777777" w:rsidTr="00AB3F52">
        <w:trPr>
          <w:trHeight w:val="510"/>
          <w:trPrChange w:id="165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166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163D165F" w14:textId="77777777"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2" w:type="dxa"/>
            <w:gridSpan w:val="6"/>
            <w:vAlign w:val="center"/>
            <w:hideMark/>
            <w:tcPrChange w:id="167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40900178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  <w:tcPrChange w:id="168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6F9532F4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6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9D0BD17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170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67F2FE55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171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7014010E" w14:textId="77777777"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A68C3" w14:paraId="53CFF03E" w14:textId="77777777" w:rsidTr="00AB3F52">
        <w:trPr>
          <w:trHeight w:val="510"/>
          <w:trPrChange w:id="172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17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00F4E64" w14:textId="77777777" w:rsidR="001A68C3" w:rsidRDefault="001A68C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0014B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32" w:type="dxa"/>
            <w:gridSpan w:val="6"/>
            <w:vAlign w:val="center"/>
            <w:hideMark/>
            <w:tcPrChange w:id="174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563F1D68" w14:textId="77777777" w:rsidR="001A68C3" w:rsidRDefault="001A68C3" w:rsidP="000014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</w:t>
            </w:r>
            <w:r w:rsidR="000014B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 xml:space="preserve"> na základe</w:t>
            </w:r>
            <w:r w:rsidR="000014BF">
              <w:rPr>
                <w:color w:val="000000"/>
                <w:sz w:val="20"/>
                <w:szCs w:val="20"/>
              </w:rPr>
              <w:t xml:space="preserve"> prijatých opatrení odstránené riziko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gridSpan w:val="2"/>
            <w:vAlign w:val="center"/>
            <w:hideMark/>
            <w:tcPrChange w:id="175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4E57F8C5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7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FEF7D2D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177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41A1F87F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178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7DC6EF1C" w14:textId="77777777" w:rsidR="00E3213E" w:rsidRDefault="000014BF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AB3F52" w14:paraId="4779821F" w14:textId="77777777" w:rsidTr="00AB3F52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14:paraId="6B406A17" w14:textId="77777777"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14:paraId="2132DFF4" w14:textId="7DB7F777" w:rsidR="005526A3" w:rsidRDefault="005526A3" w:rsidP="005C74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del w:id="17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Správa</w:delText>
              </w:r>
            </w:del>
            <w:ins w:id="180" w:author="Autor"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Riadenie</w:t>
              </w:r>
            </w:ins>
            <w:r w:rsidR="005C74B8">
              <w:rPr>
                <w:b/>
                <w:bCs/>
                <w:color w:val="000000"/>
                <w:sz w:val="22"/>
                <w:szCs w:val="22"/>
              </w:rPr>
              <w:t xml:space="preserve"> zmlúv</w:t>
            </w:r>
            <w:ins w:id="181" w:author="Autor"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/</w:t>
              </w:r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Contract Management</w:t>
              </w:r>
            </w:ins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14:paraId="37C66730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51716438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061E92A3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14:paraId="5DEC25F8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14:paraId="7989D25D" w14:textId="77777777" w:rsidTr="00AB3F52">
        <w:trPr>
          <w:trHeight w:val="300"/>
          <w:trPrChange w:id="182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18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1B81AFBD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  <w:tcPrChange w:id="184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593F9C48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  <w:tcPrChange w:id="185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785B5FF4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8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47CFFC3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187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2A6CB9E0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188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28239EA4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14:paraId="06677F28" w14:textId="77777777" w:rsidTr="00AB3F52">
        <w:trPr>
          <w:trHeight w:val="300"/>
          <w:trPrChange w:id="189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190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758435B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  <w:tcPrChange w:id="191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501CC06A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  <w:tcPrChange w:id="192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7A0E91D9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9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BFE2EE4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194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01599A74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195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6586FB67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14:paraId="0A926562" w14:textId="77777777" w:rsidTr="00AB3F52">
        <w:trPr>
          <w:trHeight w:val="510"/>
          <w:trPrChange w:id="196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197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B85CD37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  <w:tcPrChange w:id="198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671E8CD9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  <w:tcPrChange w:id="199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1A0E40D1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0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FD95F8E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01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413384F5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02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70807195" w14:textId="77777777"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14:paraId="7BDE9E61" w14:textId="77777777" w:rsidTr="00AB3F52">
        <w:trPr>
          <w:trHeight w:val="510"/>
          <w:trPrChange w:id="203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204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2D4804A5" w14:textId="77777777"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232" w:type="dxa"/>
            <w:gridSpan w:val="6"/>
            <w:vAlign w:val="center"/>
            <w:hideMark/>
            <w:tcPrChange w:id="205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3EE6EF94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  <w:tcPrChange w:id="206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3C81DF1A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0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D58B638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08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2F537104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09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2F2364CB" w14:textId="77777777"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AB3F52" w14:paraId="5A4FD19A" w14:textId="77777777" w:rsidTr="00AB3F52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14:paraId="266ED8E4" w14:textId="77777777"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14:paraId="05835ACE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</w:t>
            </w:r>
            <w:r w:rsidRPr="005526A3">
              <w:rPr>
                <w:b/>
                <w:bCs/>
                <w:color w:val="000000"/>
                <w:sz w:val="22"/>
                <w:szCs w:val="22"/>
              </w:rPr>
              <w:t>právnenosť</w:t>
            </w:r>
            <w:ins w:id="210" w:author="Autor"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/</w:t>
              </w:r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Eligibility</w:t>
              </w:r>
            </w:ins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14:paraId="1B3F3840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35DB78E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1D57A74B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14:paraId="46B9A084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14:paraId="25B43ED6" w14:textId="77777777" w:rsidTr="00AB3F52">
        <w:trPr>
          <w:trHeight w:val="300"/>
          <w:trPrChange w:id="211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21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328DF21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  <w:tcPrChange w:id="213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1204DB32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  <w:tcPrChange w:id="214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5F59B759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1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FDBB54A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16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7AC69732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17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2FA345A9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14:paraId="236B33CA" w14:textId="77777777" w:rsidTr="00AB3F52">
        <w:trPr>
          <w:trHeight w:val="300"/>
          <w:trPrChange w:id="218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219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0EDB5470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  <w:tcPrChange w:id="220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0F43051D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  <w:tcPrChange w:id="221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1927D466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2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80BFCA3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23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6EE7B9CD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24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4ACFDD57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14:paraId="79B89D1C" w14:textId="77777777" w:rsidTr="00AB3F52">
        <w:trPr>
          <w:trHeight w:val="510"/>
          <w:trPrChange w:id="225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226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62AE9669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  <w:tcPrChange w:id="227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5ECD25AA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  <w:tcPrChange w:id="228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7F2ADDB2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2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A87E7EE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30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3AD96F73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31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42956E63" w14:textId="77777777"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14:paraId="4A8B2471" w14:textId="77777777" w:rsidTr="00AB3F52">
        <w:trPr>
          <w:trHeight w:val="510"/>
          <w:trPrChange w:id="232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23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A703083" w14:textId="77777777"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32" w:type="dxa"/>
            <w:gridSpan w:val="6"/>
            <w:vAlign w:val="center"/>
            <w:hideMark/>
            <w:tcPrChange w:id="234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7D01D672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  <w:tcPrChange w:id="235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4A8CD0D8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3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734CB02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37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5F5CCBB7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38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060009F8" w14:textId="77777777"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AB3F52" w14:paraId="69D944A9" w14:textId="77777777" w:rsidTr="00AB3F52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14:paraId="5701E97A" w14:textId="77777777"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14:paraId="7F66D2C5" w14:textId="159D9BC0" w:rsidR="005526A3" w:rsidRDefault="005526A3" w:rsidP="005C74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del w:id="23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Výkonnosť</w:delText>
              </w:r>
            </w:del>
            <w:ins w:id="240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t>Výkon</w:t>
              </w:r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/</w:t>
              </w:r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Performance</w:t>
              </w:r>
            </w:ins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14:paraId="26B0CD86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7C94E31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30C996B4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14:paraId="40A73641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14:paraId="63B15B2E" w14:textId="77777777" w:rsidTr="00AB3F52">
        <w:trPr>
          <w:trHeight w:val="300"/>
          <w:trPrChange w:id="241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24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F2BFA8F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  <w:tcPrChange w:id="243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653820C1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  <w:tcPrChange w:id="244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354D8007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4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935664E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46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10A2AF68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47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4C2FE001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14:paraId="105F2C08" w14:textId="77777777" w:rsidTr="00AB3F52">
        <w:trPr>
          <w:trHeight w:val="300"/>
          <w:trPrChange w:id="248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249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2603E53B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  <w:tcPrChange w:id="250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7E7DC306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  <w:tcPrChange w:id="251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39AFBF08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5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6406781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53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0FCF924A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54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292BCCDE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14:paraId="44C77EB4" w14:textId="77777777" w:rsidTr="00AB3F52">
        <w:trPr>
          <w:trHeight w:val="510"/>
          <w:trPrChange w:id="255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256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2E28D80B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  <w:tcPrChange w:id="257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6FF4ED1E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  <w:tcPrChange w:id="258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223990E9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5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578FB9C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60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5D5955A7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61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4737DA88" w14:textId="77777777"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14:paraId="10C6F7A9" w14:textId="77777777" w:rsidTr="00AB3F52">
        <w:trPr>
          <w:trHeight w:val="510"/>
          <w:trPrChange w:id="262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26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4549D6D" w14:textId="77777777"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232" w:type="dxa"/>
            <w:gridSpan w:val="6"/>
            <w:vAlign w:val="center"/>
            <w:hideMark/>
            <w:tcPrChange w:id="264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2D2836DD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  <w:tcPrChange w:id="265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7ACD9512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6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BDCDD1C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67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231B4188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68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67ADC762" w14:textId="77777777"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AB3F52" w14:paraId="2AF4FDFB" w14:textId="77777777" w:rsidTr="00AB3F52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14:paraId="3C17C7F1" w14:textId="77777777"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14:paraId="775E2F35" w14:textId="77777777" w:rsidR="005526A3" w:rsidRDefault="005526A3" w:rsidP="005526A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Koncentrácia</w:t>
            </w:r>
            <w:ins w:id="269" w:author="Autor"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/</w:t>
              </w:r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Concentration</w:t>
              </w:r>
            </w:ins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14:paraId="7345E91B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5C0C9D87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6B043376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14:paraId="1B371388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14:paraId="527A7ECA" w14:textId="77777777" w:rsidTr="00AB3F52">
        <w:trPr>
          <w:trHeight w:val="300"/>
          <w:trPrChange w:id="270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271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13C05B28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  <w:tcPrChange w:id="272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5575C042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  <w:tcPrChange w:id="273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215D7CB2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7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A856E8A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75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0BEE6E9D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76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551645A4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 S akým výsledkom?</w:t>
            </w:r>
          </w:p>
        </w:tc>
      </w:tr>
      <w:tr w:rsidR="005526A3" w14:paraId="3AD0D1AC" w14:textId="77777777" w:rsidTr="00AB3F52">
        <w:trPr>
          <w:trHeight w:val="300"/>
          <w:trPrChange w:id="277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278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05EFFE6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  <w:tcPrChange w:id="279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178BDF57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  <w:tcPrChange w:id="280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6C03DCB4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8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B36C5E5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82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2F52E099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83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197F118B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14:paraId="422DA253" w14:textId="77777777" w:rsidTr="00AB3F52">
        <w:trPr>
          <w:trHeight w:val="510"/>
          <w:trPrChange w:id="284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285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8087498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  <w:tcPrChange w:id="286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776DE580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  <w:tcPrChange w:id="287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4E0A4A1F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8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BCA7361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89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20B95490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90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00EDE9C4" w14:textId="77777777"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14:paraId="53AA41A6" w14:textId="77777777" w:rsidTr="00AB3F52">
        <w:trPr>
          <w:trHeight w:val="510"/>
          <w:trPrChange w:id="291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29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6BB924BD" w14:textId="77777777"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5232" w:type="dxa"/>
            <w:gridSpan w:val="6"/>
            <w:vAlign w:val="center"/>
            <w:hideMark/>
            <w:tcPrChange w:id="293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38C3631E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  <w:tcPrChange w:id="294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3ABE4480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9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056AABB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296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07E0A5AC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297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504073E0" w14:textId="77777777"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Ak bolo potrebné prijať opatrenia popíšte aký bol dopad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realizovaných opatrení a prípadné ďalšie realizované kroky</w:t>
            </w:r>
          </w:p>
        </w:tc>
      </w:tr>
      <w:tr w:rsidR="00AB3F52" w14:paraId="141B0B7C" w14:textId="77777777" w:rsidTr="00AB3F52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14:paraId="45A55F03" w14:textId="77777777"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14:paraId="743ACA88" w14:textId="5A6CD09E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</w:t>
            </w:r>
            <w:r w:rsidR="00324CF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del w:id="298" w:author="Autor">
              <w:r w:rsidR="001D1250">
                <w:rPr>
                  <w:b/>
                  <w:bCs/>
                  <w:color w:val="000000"/>
                  <w:sz w:val="22"/>
                  <w:szCs w:val="22"/>
                </w:rPr>
                <w:delText>Ď</w:delText>
              </w:r>
              <w:r w:rsidR="001D1250" w:rsidRPr="001D1250">
                <w:rPr>
                  <w:b/>
                  <w:bCs/>
                  <w:color w:val="000000"/>
                  <w:sz w:val="22"/>
                  <w:szCs w:val="22"/>
                </w:rPr>
                <w:delText>alšie kontroly súvisiace s ESF projektmi</w:delText>
              </w:r>
            </w:del>
            <w:ins w:id="299" w:author="Autor"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Primeranosť</w:t>
              </w:r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/</w:t>
              </w:r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Reasonability</w:t>
              </w:r>
            </w:ins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14:paraId="0E78B873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848BCC3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297E6C64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14:paraId="72111337" w14:textId="77777777"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14:paraId="7A64B95F" w14:textId="77777777" w:rsidTr="00AB3F52">
        <w:trPr>
          <w:trHeight w:val="300"/>
          <w:trPrChange w:id="300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301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6C945A1A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  <w:tcPrChange w:id="302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12519148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  <w:tcPrChange w:id="303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5E3F381E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0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A58C33F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05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7A471463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06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13E60544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14:paraId="6FF4F5D5" w14:textId="77777777" w:rsidTr="00AB3F52">
        <w:trPr>
          <w:trHeight w:val="300"/>
          <w:trPrChange w:id="307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308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05287025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  <w:tcPrChange w:id="309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7B62EE04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  <w:tcPrChange w:id="310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1D520099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1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DEDABD8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12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51E67B7F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13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121CA50F" w14:textId="77777777"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14:paraId="62E5B660" w14:textId="77777777" w:rsidTr="00AB3F52">
        <w:trPr>
          <w:trHeight w:val="510"/>
          <w:trPrChange w:id="314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315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2387CDDD" w14:textId="77777777"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  <w:tcPrChange w:id="316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2BF156E7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  <w:tcPrChange w:id="317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649F978F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1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9863944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19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0D4FCA43" w14:textId="77777777"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20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490F16AD" w14:textId="77777777"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14:paraId="65C99B87" w14:textId="77777777" w:rsidTr="00AB3F52">
        <w:trPr>
          <w:trHeight w:val="510"/>
          <w:trPrChange w:id="321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32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21925E50" w14:textId="77777777"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5232" w:type="dxa"/>
            <w:gridSpan w:val="6"/>
            <w:vAlign w:val="center"/>
            <w:hideMark/>
            <w:tcPrChange w:id="323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0738E9F3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  <w:tcPrChange w:id="324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2D73BC50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2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C0C02E8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26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03D860D1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27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1F06DFEF" w14:textId="77777777"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AB3F52" w14:paraId="7EC5995B" w14:textId="77777777" w:rsidTr="00AB3F52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14:paraId="026083BB" w14:textId="77777777" w:rsidR="007C0184" w:rsidRDefault="005526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14:paraId="4BAA4FCF" w14:textId="1B8C1C43" w:rsidR="007C0184" w:rsidRDefault="00A82983" w:rsidP="001D125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del w:id="328" w:author="Autor">
              <w:r w:rsidR="001D1250">
                <w:rPr>
                  <w:b/>
                  <w:bCs/>
                  <w:color w:val="000000"/>
                  <w:sz w:val="22"/>
                  <w:szCs w:val="22"/>
                </w:rPr>
                <w:delText>Reputácia a</w:delText>
              </w:r>
            </w:del>
            <w:ins w:id="329" w:author="Autor"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Upozornenia na</w:t>
              </w:r>
            </w:ins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 xml:space="preserve"> podvody</w:t>
            </w:r>
            <w:ins w:id="330" w:author="Autor"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 xml:space="preserve"> v súvislosti s dobrou povesťou</w:t>
              </w:r>
              <w:r w:rsidR="005C74B8">
                <w:rPr>
                  <w:b/>
                  <w:bCs/>
                  <w:color w:val="000000"/>
                  <w:sz w:val="22"/>
                  <w:szCs w:val="22"/>
                </w:rPr>
                <w:t>/</w:t>
              </w:r>
              <w:r w:rsidR="005C74B8" w:rsidRPr="005C74B8">
                <w:rPr>
                  <w:b/>
                  <w:bCs/>
                  <w:color w:val="000000"/>
                  <w:sz w:val="22"/>
                  <w:szCs w:val="22"/>
                </w:rPr>
                <w:t>Reputational Fraud Alerts</w:t>
              </w:r>
            </w:ins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14:paraId="5FC49EDA" w14:textId="77777777"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150EFC32" w14:textId="77777777"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7AEDCC53" w14:textId="77777777"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14:paraId="0FC474E8" w14:textId="77777777"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68C3" w14:paraId="66FAE22A" w14:textId="77777777" w:rsidTr="00AB3F52">
        <w:trPr>
          <w:trHeight w:val="300"/>
          <w:trPrChange w:id="331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33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D993749" w14:textId="77777777" w:rsidR="001A68C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1A68C3">
              <w:rPr>
                <w:color w:val="000000"/>
                <w:sz w:val="20"/>
                <w:szCs w:val="20"/>
              </w:rPr>
              <w:t>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  <w:tcPrChange w:id="333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79EAD5D7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</w:t>
            </w:r>
            <w:r w:rsidR="00D349CA">
              <w:rPr>
                <w:color w:val="000000"/>
                <w:sz w:val="20"/>
                <w:szCs w:val="20"/>
              </w:rPr>
              <w:t xml:space="preserve"> 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  <w:tcPrChange w:id="334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411A8FB8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3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3084E00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36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60A52CC4" w14:textId="77777777"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37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3BB34215" w14:textId="77777777" w:rsidR="001A68C3" w:rsidRPr="001A68C3" w:rsidRDefault="001A68C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7C0184" w14:paraId="06C3E95F" w14:textId="77777777" w:rsidTr="00AB3F52">
        <w:trPr>
          <w:trHeight w:val="300"/>
          <w:trPrChange w:id="338" w:author="Autor">
            <w:trPr>
              <w:gridBefore w:val="1"/>
              <w:trHeight w:val="300"/>
            </w:trPr>
          </w:trPrChange>
        </w:trPr>
        <w:tc>
          <w:tcPr>
            <w:tcW w:w="872" w:type="dxa"/>
            <w:vAlign w:val="center"/>
            <w:hideMark/>
            <w:tcPrChange w:id="339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1C34A7C" w14:textId="77777777" w:rsidR="007C0184" w:rsidRDefault="005526A3" w:rsidP="001A68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  <w:tcPrChange w:id="340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7C0D6018" w14:textId="77777777" w:rsidR="007C0184" w:rsidRDefault="00A82983" w:rsidP="001A68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</w:t>
            </w:r>
            <w:r w:rsidR="001A68C3">
              <w:rPr>
                <w:color w:val="000000"/>
                <w:sz w:val="20"/>
                <w:szCs w:val="20"/>
              </w:rPr>
              <w:t>iný nástroj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gridSpan w:val="2"/>
            <w:vAlign w:val="center"/>
            <w:hideMark/>
            <w:tcPrChange w:id="341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282C6BE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4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B339DF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43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1640A11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44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486FDED2" w14:textId="77777777" w:rsidR="007C0184" w:rsidRPr="001A68C3" w:rsidRDefault="001A68C3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7C0184" w14:paraId="7805A542" w14:textId="77777777" w:rsidTr="00AB3F52">
        <w:trPr>
          <w:trHeight w:val="510"/>
          <w:trPrChange w:id="345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346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24DC9524" w14:textId="77777777" w:rsidR="007C0184" w:rsidRDefault="00552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1A68C3">
              <w:rPr>
                <w:color w:val="000000"/>
                <w:sz w:val="20"/>
                <w:szCs w:val="20"/>
              </w:rPr>
              <w:t>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  <w:tcPrChange w:id="347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3D523F53" w14:textId="77777777" w:rsidR="007C0184" w:rsidRDefault="001A68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  <w:tcPrChange w:id="348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1754244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4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2016CF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50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5BBD6AF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51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0CBE350B" w14:textId="77777777" w:rsidR="007C0184" w:rsidRPr="001A68C3" w:rsidRDefault="001A68C3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14:paraId="542EFB12" w14:textId="77777777" w:rsidTr="00AB3F52">
        <w:trPr>
          <w:trHeight w:val="510"/>
          <w:trPrChange w:id="352" w:author="Autor">
            <w:trPr>
              <w:gridBefore w:val="1"/>
              <w:trHeight w:val="510"/>
            </w:trPr>
          </w:trPrChange>
        </w:trPr>
        <w:tc>
          <w:tcPr>
            <w:tcW w:w="872" w:type="dxa"/>
            <w:vAlign w:val="center"/>
            <w:hideMark/>
            <w:tcPrChange w:id="35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0BA1D302" w14:textId="77777777"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232" w:type="dxa"/>
            <w:gridSpan w:val="6"/>
            <w:vAlign w:val="center"/>
            <w:hideMark/>
            <w:tcPrChange w:id="354" w:author="Autor">
              <w:tcPr>
                <w:tcW w:w="5232" w:type="dxa"/>
                <w:gridSpan w:val="7"/>
                <w:vAlign w:val="center"/>
                <w:hideMark/>
              </w:tcPr>
            </w:tcPrChange>
          </w:tcPr>
          <w:p w14:paraId="5A28BB48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  <w:tcPrChange w:id="355" w:author="Autor">
              <w:tcPr>
                <w:tcW w:w="570" w:type="dxa"/>
                <w:gridSpan w:val="3"/>
                <w:vAlign w:val="center"/>
                <w:hideMark/>
              </w:tcPr>
            </w:tcPrChange>
          </w:tcPr>
          <w:p w14:paraId="67A5A4E7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5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8B41366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  <w:tcPrChange w:id="357" w:author="Autor">
              <w:tcPr>
                <w:tcW w:w="712" w:type="dxa"/>
                <w:gridSpan w:val="3"/>
                <w:vAlign w:val="center"/>
                <w:hideMark/>
              </w:tcPr>
            </w:tcPrChange>
          </w:tcPr>
          <w:p w14:paraId="0F5915F6" w14:textId="77777777"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  <w:tcPrChange w:id="358" w:author="Autor">
              <w:tcPr>
                <w:tcW w:w="1138" w:type="dxa"/>
                <w:gridSpan w:val="3"/>
                <w:vAlign w:val="center"/>
                <w:hideMark/>
              </w:tcPr>
            </w:tcPrChange>
          </w:tcPr>
          <w:p w14:paraId="67AC330A" w14:textId="77777777"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0A328A" w:rsidRPr="00C11731" w14:paraId="336CBAE5" w14:textId="77777777" w:rsidTr="00AB3F52">
        <w:trPr>
          <w:trHeight w:val="330"/>
          <w:trPrChange w:id="359" w:author="Autor">
            <w:trPr>
              <w:gridBefore w:val="1"/>
              <w:trHeight w:val="330"/>
            </w:trPr>
          </w:trPrChange>
        </w:trPr>
        <w:tc>
          <w:tcPr>
            <w:tcW w:w="9091" w:type="dxa"/>
            <w:gridSpan w:val="14"/>
            <w:vAlign w:val="center"/>
            <w:hideMark/>
            <w:tcPrChange w:id="360" w:author="Autor">
              <w:tcPr>
                <w:tcW w:w="9091" w:type="dxa"/>
                <w:gridSpan w:val="20"/>
                <w:vAlign w:val="center"/>
                <w:hideMark/>
              </w:tcPr>
            </w:tcPrChange>
          </w:tcPr>
          <w:p w14:paraId="2962C5B8" w14:textId="77777777"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14:paraId="4D47F810" w14:textId="77777777"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14:paraId="5D045DF2" w14:textId="6924E82A" w:rsidR="00093237" w:rsidRPr="00AB3F52" w:rsidRDefault="00093237" w:rsidP="00AB3F52">
            <w:pPr>
              <w:jc w:val="both"/>
              <w:rPr>
                <w:rPrChange w:id="361" w:author="Autor">
                  <w:rPr>
                    <w:sz w:val="20"/>
                  </w:rPr>
                </w:rPrChange>
              </w:rPr>
              <w:pPrChange w:id="362" w:author="Autor">
                <w:pPr/>
              </w:pPrChange>
            </w:pPr>
            <w:r w:rsidRPr="00AB3F52">
              <w:rPr>
                <w:rPrChange w:id="363" w:author="Autor">
                  <w:rPr>
                    <w:sz w:val="20"/>
                  </w:rPr>
                </w:rPrChange>
              </w:rPr>
              <w:lastRenderedPageBreak/>
              <w:t xml:space="preserve">Na základe overených skutočností potvrdzujem, že </w:t>
            </w:r>
            <w:del w:id="364" w:author="Autor">
              <w:r w:rsidR="00FA45CC" w:rsidRPr="00D52705">
                <w:rPr>
                  <w:sz w:val="20"/>
                  <w:szCs w:val="20"/>
                </w:rPr>
                <w:delText xml:space="preserve"> </w:delText>
              </w:r>
            </w:del>
            <w:customXmlDelRangeStart w:id="365" w:author="Autor"/>
            <w:sdt>
              <w:sdtPr>
                <w:rPr>
                  <w:sz w:val="20"/>
                  <w:szCs w:val="20"/>
                </w:rPr>
                <w:id w:val="-335158929"/>
                <w:placeholder>
                  <w:docPart w:val="B42A54A6D1EF4753B97876DB066529B7"/>
                </w:placeholder>
                <w:showingPlcHdr/>
                <w:comboBox>
                  <w:listItem w:value="Vyberte položku."/>
                  <w:listItem w:displayText="finančnú operáciu je možné vykonať" w:value="finančnú operáciu je možné vykonať"/>
                  <w:listItem w:displayText="finančnú operáciu nie je možné vykonať" w:value="finančnú operáciu nie je možné vykonať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DelRangeEnd w:id="365"/>
                <w:del w:id="366" w:author="Autor">
                  <w:r w:rsidR="00FA45CC" w:rsidRPr="00D52705">
                    <w:rPr>
                      <w:sz w:val="20"/>
                      <w:szCs w:val="20"/>
                    </w:rPr>
                    <w:delText>Vyberte položku.</w:delText>
                  </w:r>
                </w:del>
                <w:customXmlDelRangeStart w:id="367" w:author="Autor"/>
              </w:sdtContent>
            </w:sdt>
            <w:customXmlDelRangeEnd w:id="367"/>
            <w:ins w:id="368" w:author="Autor">
              <w:r>
                <w:t>(uveďte jednu z možností v súlade s ustanovením § 7 ods. 3 zákona o finančnej kontrole).</w:t>
              </w:r>
              <w:r>
                <w:rPr>
                  <w:rStyle w:val="Odkaznapoznmkupodiarou"/>
                </w:rPr>
                <w:footnoteReference w:id="7"/>
              </w:r>
            </w:ins>
          </w:p>
          <w:p w14:paraId="0B94E87B" w14:textId="77777777"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14:paraId="6AA768CF" w14:textId="77777777"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14:paraId="490954AE" w14:textId="77777777" w:rsidTr="00AB3F52">
        <w:trPr>
          <w:trHeight w:val="330"/>
          <w:trPrChange w:id="371" w:author="Autor">
            <w:trPr>
              <w:gridBefore w:val="1"/>
              <w:trHeight w:val="330"/>
            </w:trPr>
          </w:trPrChange>
        </w:trPr>
        <w:tc>
          <w:tcPr>
            <w:tcW w:w="1711" w:type="dxa"/>
            <w:gridSpan w:val="2"/>
            <w:vAlign w:val="center"/>
            <w:tcPrChange w:id="372" w:author="Autor">
              <w:tcPr>
                <w:tcW w:w="1711" w:type="dxa"/>
                <w:gridSpan w:val="3"/>
                <w:vAlign w:val="center"/>
              </w:tcPr>
            </w:tcPrChange>
          </w:tcPr>
          <w:p w14:paraId="6D4ABA08" w14:textId="77777777" w:rsidR="000A328A" w:rsidRPr="001A4D82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380" w:type="dxa"/>
            <w:gridSpan w:val="12"/>
            <w:vAlign w:val="center"/>
            <w:tcPrChange w:id="375" w:author="Autor">
              <w:tcPr>
                <w:tcW w:w="7380" w:type="dxa"/>
                <w:gridSpan w:val="17"/>
                <w:vAlign w:val="center"/>
              </w:tcPr>
            </w:tcPrChange>
          </w:tcPr>
          <w:p w14:paraId="66CFB2C0" w14:textId="77777777"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14:paraId="286D0190" w14:textId="77777777" w:rsidTr="00AB3F52">
        <w:trPr>
          <w:trHeight w:val="330"/>
          <w:trPrChange w:id="376" w:author="Autor">
            <w:trPr>
              <w:gridBefore w:val="1"/>
              <w:trHeight w:val="330"/>
            </w:trPr>
          </w:trPrChange>
        </w:trPr>
        <w:tc>
          <w:tcPr>
            <w:tcW w:w="1711" w:type="dxa"/>
            <w:gridSpan w:val="2"/>
            <w:vAlign w:val="center"/>
            <w:hideMark/>
            <w:tcPrChange w:id="377" w:author="Autor">
              <w:tcPr>
                <w:tcW w:w="1711" w:type="dxa"/>
                <w:gridSpan w:val="3"/>
                <w:vAlign w:val="center"/>
                <w:hideMark/>
              </w:tcPr>
            </w:tcPrChange>
          </w:tcPr>
          <w:p w14:paraId="06026464" w14:textId="77777777"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0" w:type="dxa"/>
            <w:gridSpan w:val="12"/>
            <w:vAlign w:val="center"/>
            <w:hideMark/>
            <w:tcPrChange w:id="378" w:author="Autor">
              <w:tcPr>
                <w:tcW w:w="7380" w:type="dxa"/>
                <w:gridSpan w:val="17"/>
                <w:vAlign w:val="center"/>
                <w:hideMark/>
              </w:tcPr>
            </w:tcPrChange>
          </w:tcPr>
          <w:p w14:paraId="24D20741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10F7FF01" w14:textId="77777777" w:rsidTr="00AB3F52">
        <w:trPr>
          <w:trHeight w:val="330"/>
          <w:trPrChange w:id="379" w:author="Autor">
            <w:trPr>
              <w:gridBefore w:val="1"/>
              <w:trHeight w:val="330"/>
            </w:trPr>
          </w:trPrChange>
        </w:trPr>
        <w:tc>
          <w:tcPr>
            <w:tcW w:w="1711" w:type="dxa"/>
            <w:gridSpan w:val="2"/>
            <w:shd w:val="clear" w:color="000000" w:fill="FFFFFF"/>
            <w:vAlign w:val="center"/>
            <w:hideMark/>
            <w:tcPrChange w:id="380" w:author="Autor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78E1A695" w14:textId="77777777"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0" w:type="dxa"/>
            <w:gridSpan w:val="12"/>
            <w:vAlign w:val="center"/>
            <w:hideMark/>
            <w:tcPrChange w:id="381" w:author="Autor">
              <w:tcPr>
                <w:tcW w:w="7380" w:type="dxa"/>
                <w:gridSpan w:val="17"/>
                <w:vAlign w:val="center"/>
                <w:hideMark/>
              </w:tcPr>
            </w:tcPrChange>
          </w:tcPr>
          <w:p w14:paraId="03C0A7F4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03BA2241" w14:textId="77777777" w:rsidTr="00AB3F52">
        <w:trPr>
          <w:trHeight w:val="330"/>
          <w:trPrChange w:id="382" w:author="Autor">
            <w:trPr>
              <w:gridBefore w:val="1"/>
              <w:trHeight w:val="330"/>
            </w:trPr>
          </w:trPrChange>
        </w:trPr>
        <w:tc>
          <w:tcPr>
            <w:tcW w:w="9091" w:type="dxa"/>
            <w:gridSpan w:val="14"/>
            <w:noWrap/>
            <w:hideMark/>
            <w:tcPrChange w:id="383" w:author="Autor">
              <w:tcPr>
                <w:tcW w:w="9091" w:type="dxa"/>
                <w:gridSpan w:val="20"/>
                <w:noWrap/>
                <w:hideMark/>
              </w:tcPr>
            </w:tcPrChange>
          </w:tcPr>
          <w:p w14:paraId="14FE8828" w14:textId="77777777" w:rsidR="00C11731" w:rsidRPr="001A4D82" w:rsidRDefault="00C11731" w:rsidP="00C11731">
            <w:pPr>
              <w:rPr>
                <w:color w:val="000000"/>
                <w:sz w:val="20"/>
                <w:szCs w:val="20"/>
              </w:rPr>
            </w:pPr>
            <w:r w:rsidRPr="001A4D8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3F91C3F2" w14:textId="77777777" w:rsidTr="00AB3F52">
        <w:trPr>
          <w:trHeight w:val="330"/>
          <w:trPrChange w:id="384" w:author="Autor">
            <w:trPr>
              <w:gridBefore w:val="1"/>
              <w:trHeight w:val="330"/>
            </w:trPr>
          </w:trPrChange>
        </w:trPr>
        <w:tc>
          <w:tcPr>
            <w:tcW w:w="1711" w:type="dxa"/>
            <w:gridSpan w:val="2"/>
            <w:vAlign w:val="center"/>
            <w:hideMark/>
            <w:tcPrChange w:id="385" w:author="Autor">
              <w:tcPr>
                <w:tcW w:w="1711" w:type="dxa"/>
                <w:gridSpan w:val="3"/>
                <w:vAlign w:val="center"/>
                <w:hideMark/>
              </w:tcPr>
            </w:tcPrChange>
          </w:tcPr>
          <w:p w14:paraId="16C0C22D" w14:textId="77777777" w:rsidR="00C11731" w:rsidRPr="001A4D82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Kontrolu </w:t>
            </w:r>
            <w:r w:rsidR="00DA3F93">
              <w:rPr>
                <w:b/>
                <w:bCs/>
                <w:sz w:val="20"/>
                <w:szCs w:val="20"/>
              </w:rPr>
              <w:t>schválil</w:t>
            </w:r>
            <w:r w:rsidRPr="001A4D82">
              <w:rPr>
                <w:b/>
                <w:bCs/>
                <w:sz w:val="20"/>
                <w:szCs w:val="20"/>
              </w:rPr>
              <w:t>:</w:t>
            </w:r>
            <w:r w:rsidR="00C11731"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380" w:type="dxa"/>
            <w:gridSpan w:val="12"/>
            <w:vAlign w:val="center"/>
            <w:hideMark/>
            <w:tcPrChange w:id="388" w:author="Autor">
              <w:tcPr>
                <w:tcW w:w="7380" w:type="dxa"/>
                <w:gridSpan w:val="17"/>
                <w:vAlign w:val="center"/>
                <w:hideMark/>
              </w:tcPr>
            </w:tcPrChange>
          </w:tcPr>
          <w:p w14:paraId="7BE5F26A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18A29737" w14:textId="77777777" w:rsidTr="00AB3F52">
        <w:trPr>
          <w:trHeight w:val="330"/>
          <w:trPrChange w:id="389" w:author="Autor">
            <w:trPr>
              <w:gridBefore w:val="1"/>
              <w:trHeight w:val="330"/>
            </w:trPr>
          </w:trPrChange>
        </w:trPr>
        <w:tc>
          <w:tcPr>
            <w:tcW w:w="1711" w:type="dxa"/>
            <w:gridSpan w:val="2"/>
            <w:shd w:val="clear" w:color="000000" w:fill="FFFFFF"/>
            <w:vAlign w:val="center"/>
            <w:hideMark/>
            <w:tcPrChange w:id="390" w:author="Autor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5616E312" w14:textId="77777777"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0" w:type="dxa"/>
            <w:gridSpan w:val="12"/>
            <w:vAlign w:val="center"/>
            <w:hideMark/>
            <w:tcPrChange w:id="391" w:author="Autor">
              <w:tcPr>
                <w:tcW w:w="7380" w:type="dxa"/>
                <w:gridSpan w:val="17"/>
                <w:vAlign w:val="center"/>
                <w:hideMark/>
              </w:tcPr>
            </w:tcPrChange>
          </w:tcPr>
          <w:p w14:paraId="4712004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0A4299C4" w14:textId="77777777" w:rsidTr="00AB3F52">
        <w:trPr>
          <w:trHeight w:val="330"/>
          <w:trPrChange w:id="392" w:author="Autor">
            <w:trPr>
              <w:gridBefore w:val="1"/>
              <w:trHeight w:val="330"/>
            </w:trPr>
          </w:trPrChange>
        </w:trPr>
        <w:tc>
          <w:tcPr>
            <w:tcW w:w="1711" w:type="dxa"/>
            <w:gridSpan w:val="2"/>
            <w:shd w:val="clear" w:color="000000" w:fill="FFFFFF"/>
            <w:vAlign w:val="center"/>
            <w:hideMark/>
            <w:tcPrChange w:id="393" w:author="Autor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308FDB85" w14:textId="77777777"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0" w:type="dxa"/>
            <w:gridSpan w:val="12"/>
            <w:vAlign w:val="center"/>
            <w:hideMark/>
            <w:tcPrChange w:id="394" w:author="Autor">
              <w:tcPr>
                <w:tcW w:w="7380" w:type="dxa"/>
                <w:gridSpan w:val="17"/>
                <w:vAlign w:val="center"/>
                <w:hideMark/>
              </w:tcPr>
            </w:tcPrChange>
          </w:tcPr>
          <w:p w14:paraId="19E53C2F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38119AA4" w14:textId="77777777" w:rsidR="000540CE" w:rsidRDefault="000540CE" w:rsidP="00D30ABD"/>
    <w:p w14:paraId="16666663" w14:textId="77777777" w:rsidR="00FB5DE7" w:rsidRDefault="00FB5DE7" w:rsidP="00D30ABD"/>
    <w:p w14:paraId="7172B183" w14:textId="77777777" w:rsidR="00FB5DE7" w:rsidRPr="00C1160B" w:rsidRDefault="00FB5DE7" w:rsidP="00C1160B">
      <w:r>
        <w:t xml:space="preserve">Príloha: </w:t>
      </w:r>
      <w:r w:rsidRPr="00A3753D">
        <w:t xml:space="preserve">Výsledky kvantitatívnej analýzy pre príslušné </w:t>
      </w:r>
      <w:r>
        <w:t>objekty</w:t>
      </w:r>
      <w:r w:rsidRPr="00A3753D">
        <w:t xml:space="preserve"> vo forme </w:t>
      </w:r>
      <w:r>
        <w:t>„</w:t>
      </w:r>
      <w:r w:rsidRPr="00A3753D">
        <w:t>Printable report</w:t>
      </w:r>
      <w:r>
        <w:t>“</w:t>
      </w:r>
      <w:ins w:id="395" w:author="Autor">
        <w:r w:rsidR="00C1160B">
          <w:t xml:space="preserve"> resp. </w:t>
        </w:r>
        <w:r w:rsidR="00C1160B" w:rsidRPr="00C1160B">
          <w:t>prints</w:t>
        </w:r>
        <w:r w:rsidR="00C1160B">
          <w:t>c</w:t>
        </w:r>
        <w:r w:rsidR="00C1160B" w:rsidRPr="00C1160B">
          <w:t>reen obrazovky s hlásením výsledku systému ARACHNE</w:t>
        </w:r>
        <w:r w:rsidR="00C1160B">
          <w:t>, v prípade ak nie je možné uložiť „</w:t>
        </w:r>
        <w:r w:rsidR="00C1160B" w:rsidRPr="00A3753D">
          <w:t>Printable report</w:t>
        </w:r>
        <w:r w:rsidR="00C1160B">
          <w:t>“</w:t>
        </w:r>
        <w:r w:rsidR="005C74B8">
          <w:t>.</w:t>
        </w:r>
      </w:ins>
    </w:p>
    <w:sectPr w:rsidR="00FB5DE7" w:rsidRPr="00C1160B" w:rsidSect="006A1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4D1F7" w14:textId="77777777" w:rsidR="00E404ED" w:rsidRDefault="00E404ED" w:rsidP="00B948E0">
      <w:r>
        <w:separator/>
      </w:r>
    </w:p>
  </w:endnote>
  <w:endnote w:type="continuationSeparator" w:id="0">
    <w:p w14:paraId="463C9C87" w14:textId="77777777" w:rsidR="00E404ED" w:rsidRDefault="00E404ED" w:rsidP="00B948E0">
      <w:r>
        <w:continuationSeparator/>
      </w:r>
    </w:p>
  </w:endnote>
  <w:endnote w:type="continuationNotice" w:id="1">
    <w:p w14:paraId="275AD65F" w14:textId="77777777" w:rsidR="00E404ED" w:rsidRDefault="00E404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59B88" w14:textId="77777777" w:rsidR="002F1C48" w:rsidRDefault="002F1C4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3FCDF" w14:textId="20130831" w:rsidR="00E940E1" w:rsidRDefault="009D30D8" w:rsidP="00627EA3">
    <w:pPr>
      <w:pStyle w:val="Pta"/>
      <w:jc w:val="right"/>
    </w:pPr>
    <w:del w:id="40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A048CB" wp14:editId="55156E42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28575" b="6667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7215A" id="Rovná spojnica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  <w:ins w:id="409" w:author="Autor">
      <w:r w:rsidR="00AB3F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56B95C34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28575" b="66675"/>
                <wp:wrapNone/>
                <wp:docPr id="1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6518F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  <w:r w:rsidR="00E940E1">
      <w:t xml:space="preserve"> </w:t>
    </w:r>
  </w:p>
  <w:p w14:paraId="08D8D7E6" w14:textId="1DC681AF" w:rsidR="00E940E1" w:rsidRDefault="00E940E1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CFA0CB3" wp14:editId="2FC606D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Strana </w:t>
    </w:r>
    <w:r w:rsidR="000358A6">
      <w:fldChar w:fldCharType="begin"/>
    </w:r>
    <w:r>
      <w:instrText>PAGE   \* MERGEFORMAT</w:instrText>
    </w:r>
    <w:r w:rsidR="000358A6">
      <w:fldChar w:fldCharType="separate"/>
    </w:r>
    <w:r w:rsidR="00AB3F52">
      <w:rPr>
        <w:noProof/>
      </w:rPr>
      <w:t>6</w:t>
    </w:r>
    <w:r w:rsidR="000358A6">
      <w:fldChar w:fldCharType="end"/>
    </w:r>
  </w:p>
  <w:p w14:paraId="01DF40B7" w14:textId="77777777" w:rsidR="00E940E1" w:rsidRPr="00627EA3" w:rsidRDefault="00E940E1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35046" w14:textId="77777777" w:rsidR="002F1C48" w:rsidRDefault="002F1C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2CB2F" w14:textId="77777777" w:rsidR="00E404ED" w:rsidRDefault="00E404ED" w:rsidP="00B948E0">
      <w:r>
        <w:separator/>
      </w:r>
    </w:p>
  </w:footnote>
  <w:footnote w:type="continuationSeparator" w:id="0">
    <w:p w14:paraId="7F4EDD9F" w14:textId="77777777" w:rsidR="00E404ED" w:rsidRDefault="00E404ED" w:rsidP="00B948E0">
      <w:r>
        <w:continuationSeparator/>
      </w:r>
    </w:p>
  </w:footnote>
  <w:footnote w:type="continuationNotice" w:id="1">
    <w:p w14:paraId="002CBF27" w14:textId="77777777" w:rsidR="00E404ED" w:rsidRDefault="00E404ED"/>
  </w:footnote>
  <w:footnote w:id="2">
    <w:p w14:paraId="5810EEB7" w14:textId="77777777" w:rsidR="00E940E1" w:rsidRDefault="00E940E1" w:rsidP="00AB3F52">
      <w:pPr>
        <w:pStyle w:val="Textpoznmkypodiarou"/>
        <w:ind w:left="284" w:hanging="284"/>
        <w:pPrChange w:id="7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1" w:author="Autor">
        <w:r w:rsidR="00093237">
          <w:tab/>
        </w:r>
      </w:ins>
      <w:r>
        <w:t>V prípade ak systém ARACHNE nezobrazí žiadne skóre, uveďte „N“</w:t>
      </w:r>
    </w:p>
  </w:footnote>
  <w:footnote w:id="3">
    <w:p w14:paraId="1CA2D3B3" w14:textId="77777777" w:rsidR="00E940E1" w:rsidRDefault="00E940E1" w:rsidP="00AB3F52">
      <w:pPr>
        <w:pStyle w:val="Textpoznmkypodiarou"/>
        <w:ind w:left="284" w:hanging="284"/>
        <w:pPrChange w:id="82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83" w:author="Autor">
        <w:r w:rsidR="00093237">
          <w:tab/>
        </w:r>
      </w:ins>
      <w:r>
        <w:t>V prípade ak je v rámci projektu realizovaných viacero zmlúv, pre každú zmluvu pridajte samostatný riadok.</w:t>
      </w:r>
    </w:p>
  </w:footnote>
  <w:footnote w:id="4">
    <w:p w14:paraId="2DA03F1D" w14:textId="77777777" w:rsidR="00E940E1" w:rsidRDefault="00E940E1" w:rsidP="00AB3F52">
      <w:pPr>
        <w:pStyle w:val="Textpoznmkypodiarou"/>
        <w:ind w:left="284" w:hanging="284"/>
        <w:pPrChange w:id="9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1" w:author="Autor">
        <w:r w:rsidR="00093237">
          <w:tab/>
        </w:r>
      </w:ins>
      <w:r>
        <w:t>V prípade ak je v rámci projektu viacero dodávateľov, pre každého dodávateľa (alebo skupinu dodávateľov) pridajte samostatný riadok</w:t>
      </w:r>
    </w:p>
  </w:footnote>
  <w:footnote w:id="5">
    <w:p w14:paraId="77A20124" w14:textId="77777777" w:rsidR="00E940E1" w:rsidRDefault="00E940E1" w:rsidP="00AB3F52">
      <w:pPr>
        <w:pStyle w:val="Textpoznmkypodiarou"/>
        <w:ind w:left="284" w:hanging="284"/>
        <w:jc w:val="both"/>
        <w:pPrChange w:id="95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6" w:author="Autor">
        <w:r w:rsidR="00093237">
          <w:tab/>
        </w:r>
      </w:ins>
      <w:r>
        <w:t>Vypĺňa sa len vtedy, ak rizikové skóre v rámci minimálne jedného pracovného panelu dosiahlo hodnotu 20 a viac a len pre ten pracovný panel, ktorý dosiahol hodnotu 20 a viac.</w:t>
      </w:r>
    </w:p>
  </w:footnote>
  <w:footnote w:id="6">
    <w:p w14:paraId="1D12B878" w14:textId="77777777" w:rsidR="00E940E1" w:rsidRDefault="00E940E1" w:rsidP="00AB3F52">
      <w:pPr>
        <w:pStyle w:val="Textpoznmkypodiarou"/>
        <w:ind w:left="284" w:hanging="284"/>
        <w:jc w:val="both"/>
        <w:pPrChange w:id="100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01" w:author="Autor">
        <w:r w:rsidR="00093237">
          <w:tab/>
        </w:r>
      </w:ins>
      <w:r>
        <w:t>Uveďte skóre pre príslušnú rizikovú kategóriu, VO -</w:t>
      </w:r>
      <w:r>
        <w:tab/>
        <w:t>verejné obstarávanie (Procurement), SZ - správa zmlúv (Contract management), OPR - oprávnenosť (Eligibility), VYK -</w:t>
      </w:r>
      <w:r>
        <w:tab/>
        <w:t>výkonnosť (Performance), KONC - koncentrácia (Concentration), OTH - ďalšie kontroly súvisiace s ESF projektmi (Other checks related to ESF projects), REP -</w:t>
      </w:r>
      <w:r>
        <w:tab/>
        <w:t>reputácia a podvody (Reputational &amp; Fraud alerts).</w:t>
      </w:r>
    </w:p>
    <w:p w14:paraId="723B86C4" w14:textId="77777777" w:rsidR="00E940E1" w:rsidRDefault="00E940E1">
      <w:pPr>
        <w:pStyle w:val="Textpoznmkypodiarou"/>
      </w:pPr>
    </w:p>
  </w:footnote>
  <w:footnote w:id="7">
    <w:p w14:paraId="70AE0FBA" w14:textId="77777777" w:rsidR="00093237" w:rsidRDefault="00093237" w:rsidP="00C219BA">
      <w:pPr>
        <w:pStyle w:val="Textpoznmkypodiarou"/>
        <w:ind w:left="284" w:hanging="284"/>
        <w:jc w:val="both"/>
        <w:rPr>
          <w:ins w:id="369" w:author="Autor"/>
        </w:rPr>
      </w:pPr>
      <w:ins w:id="370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Výrok je povinným údajom len v prípade, ak kontrolný zoznam slúži v podmienkach RO ako doklad súvisiaci s finančnou operáciou alebo jej časťou v zmysle § 7 ods. 3 zákona o finančnej kontrole. </w:t>
        </w:r>
        <w:r w:rsidR="00B265E4" w:rsidRPr="00B265E4">
          <w:t>(v opačnom prípade je RO oprávnený tento výrok odstrániť alebo uviesť neuplatňuje sa)</w:t>
        </w:r>
      </w:ins>
    </w:p>
  </w:footnote>
  <w:footnote w:id="8">
    <w:p w14:paraId="609E3C98" w14:textId="77777777" w:rsidR="00E940E1" w:rsidRDefault="00E940E1" w:rsidP="00AB3F52">
      <w:pPr>
        <w:pStyle w:val="Textpoznmkypodiarou"/>
        <w:ind w:left="284" w:hanging="284"/>
        <w:pPrChange w:id="37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74" w:author="Autor">
        <w:r w:rsidR="00093237"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9">
    <w:p w14:paraId="31876DF5" w14:textId="77777777" w:rsidR="00E940E1" w:rsidRDefault="00E940E1" w:rsidP="00AB3F52">
      <w:pPr>
        <w:pStyle w:val="Textpoznmkypodiarou"/>
        <w:ind w:left="284" w:hanging="284"/>
        <w:pPrChange w:id="38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87" w:author="Autor">
        <w:r w:rsidR="00093237">
          <w:tab/>
        </w:r>
      </w:ins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22892" w14:textId="77777777" w:rsidR="002F1C48" w:rsidRDefault="002F1C4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8E7EE" w14:textId="77777777" w:rsidR="00E940E1" w:rsidRDefault="009D30D8" w:rsidP="00462A91">
    <w:pPr>
      <w:pStyle w:val="Hlavika"/>
      <w:rPr>
        <w:del w:id="396" w:author="Autor"/>
      </w:rPr>
    </w:pPr>
    <w:del w:id="397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F6530D" wp14:editId="65DCFF66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28575" b="66675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1E2EB"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LSxwczVAQAA&#10;6QMAAA4AAAAAAAAAAAAAAAAALgIAAGRycy9lMm9Eb2MueG1sUEsBAi0AFAAGAAgAAAAhACKTVoLc&#10;AAAABwEAAA8AAAAAAAAAAAAAAAAALwQAAGRycy9kb3ducmV2LnhtbFBLBQYAAAAABAAEAPMAAAA4&#10;BQAAAAA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</w:p>
  <w:customXmlDelRangeStart w:id="398" w:author="Autor"/>
  <w:sdt>
    <w:sdtPr>
      <w:rPr>
        <w:szCs w:val="20"/>
      </w:rPr>
      <w:id w:val="1904789977"/>
      <w:placeholder>
        <w:docPart w:val="71D89FD213524CD09DABADDD2D544428"/>
      </w:placeholder>
      <w:date w:fullDate="2017-12-2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98"/>
      <w:p w14:paraId="00FB0391" w14:textId="77777777" w:rsidR="005B4CDD" w:rsidRDefault="005B4CDD" w:rsidP="005B4CDD">
        <w:pPr>
          <w:pStyle w:val="Hlavika"/>
          <w:jc w:val="right"/>
          <w:rPr>
            <w:del w:id="399" w:author="Autor"/>
            <w:szCs w:val="20"/>
          </w:rPr>
        </w:pPr>
        <w:del w:id="400" w:author="Autor">
          <w:r>
            <w:rPr>
              <w:szCs w:val="20"/>
            </w:rPr>
            <w:delText>20.12.2017</w:delText>
          </w:r>
        </w:del>
      </w:p>
      <w:customXmlDelRangeStart w:id="401" w:author="Autor"/>
    </w:sdtContent>
  </w:sdt>
  <w:customXmlDelRangeEnd w:id="401"/>
  <w:p w14:paraId="59F6D753" w14:textId="2BDBFADE" w:rsidR="00E940E1" w:rsidRDefault="00AB3F52" w:rsidP="00462A91">
    <w:pPr>
      <w:pStyle w:val="Hlavika"/>
      <w:rPr>
        <w:ins w:id="402" w:author="Autor"/>
      </w:rPr>
    </w:pPr>
    <w:ins w:id="403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04E04C4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28575" b="66675"/>
                <wp:wrapNone/>
                <wp:docPr id="5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50673" id="Rovná spojnica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</w:p>
  <w:customXmlInsRangeStart w:id="404" w:author="Autor"/>
  <w:sdt>
    <w:sdtPr>
      <w:rPr>
        <w:szCs w:val="20"/>
      </w:rPr>
      <w:id w:val="2070840989"/>
      <w:placeholder>
        <w:docPart w:val="971957F1705A427BB22C3610AB8494AE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04"/>
      <w:p w14:paraId="6DAF795F" w14:textId="77777777" w:rsidR="005B4CDD" w:rsidRDefault="00B92FAA" w:rsidP="005B4CDD">
        <w:pPr>
          <w:pStyle w:val="Hlavika"/>
          <w:jc w:val="right"/>
          <w:rPr>
            <w:ins w:id="405" w:author="Autor"/>
            <w:szCs w:val="20"/>
          </w:rPr>
        </w:pPr>
        <w:ins w:id="406" w:author="Autor">
          <w:r>
            <w:rPr>
              <w:szCs w:val="20"/>
            </w:rPr>
            <w:t>31.10.2018</w:t>
          </w:r>
        </w:ins>
      </w:p>
      <w:customXmlInsRangeStart w:id="407" w:author="Autor"/>
    </w:sdtContent>
  </w:sdt>
  <w:customXmlInsRangeEnd w:id="407"/>
  <w:p w14:paraId="7FD012C4" w14:textId="77777777" w:rsidR="00E940E1" w:rsidRDefault="00E940E1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712EB" w14:textId="77777777" w:rsidR="002F1C48" w:rsidRDefault="002F1C4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4BF"/>
    <w:rsid w:val="000016D5"/>
    <w:rsid w:val="00005F11"/>
    <w:rsid w:val="00006603"/>
    <w:rsid w:val="00013234"/>
    <w:rsid w:val="00014C97"/>
    <w:rsid w:val="0002363C"/>
    <w:rsid w:val="00024BB9"/>
    <w:rsid w:val="000358A6"/>
    <w:rsid w:val="00037BF1"/>
    <w:rsid w:val="00050728"/>
    <w:rsid w:val="000540CE"/>
    <w:rsid w:val="00055115"/>
    <w:rsid w:val="000615C3"/>
    <w:rsid w:val="00066955"/>
    <w:rsid w:val="00071088"/>
    <w:rsid w:val="00071CD7"/>
    <w:rsid w:val="00074384"/>
    <w:rsid w:val="00076812"/>
    <w:rsid w:val="00081BD0"/>
    <w:rsid w:val="000857A1"/>
    <w:rsid w:val="00087560"/>
    <w:rsid w:val="00093237"/>
    <w:rsid w:val="00093C2F"/>
    <w:rsid w:val="000A328A"/>
    <w:rsid w:val="000B38E6"/>
    <w:rsid w:val="000B536D"/>
    <w:rsid w:val="000D0E9F"/>
    <w:rsid w:val="000D298C"/>
    <w:rsid w:val="000D6296"/>
    <w:rsid w:val="000D6B86"/>
    <w:rsid w:val="000E0358"/>
    <w:rsid w:val="000E2AA4"/>
    <w:rsid w:val="000F2B97"/>
    <w:rsid w:val="000F5073"/>
    <w:rsid w:val="0010321C"/>
    <w:rsid w:val="001037FD"/>
    <w:rsid w:val="001053C7"/>
    <w:rsid w:val="001061BF"/>
    <w:rsid w:val="001147BD"/>
    <w:rsid w:val="0011496D"/>
    <w:rsid w:val="00116F61"/>
    <w:rsid w:val="0013288C"/>
    <w:rsid w:val="00133E90"/>
    <w:rsid w:val="00137ED6"/>
    <w:rsid w:val="001456C1"/>
    <w:rsid w:val="0014641E"/>
    <w:rsid w:val="0015233E"/>
    <w:rsid w:val="00163687"/>
    <w:rsid w:val="001658C2"/>
    <w:rsid w:val="001660C6"/>
    <w:rsid w:val="0017356D"/>
    <w:rsid w:val="00173917"/>
    <w:rsid w:val="00180EA1"/>
    <w:rsid w:val="001873B5"/>
    <w:rsid w:val="00192B9D"/>
    <w:rsid w:val="00193699"/>
    <w:rsid w:val="001A14F5"/>
    <w:rsid w:val="001A1A53"/>
    <w:rsid w:val="001A40CE"/>
    <w:rsid w:val="001A4D82"/>
    <w:rsid w:val="001A68C3"/>
    <w:rsid w:val="001B12DC"/>
    <w:rsid w:val="001B27DA"/>
    <w:rsid w:val="001B6718"/>
    <w:rsid w:val="001B6E9F"/>
    <w:rsid w:val="001C513F"/>
    <w:rsid w:val="001D1250"/>
    <w:rsid w:val="001D4B25"/>
    <w:rsid w:val="001E5462"/>
    <w:rsid w:val="001F0193"/>
    <w:rsid w:val="001F1F4D"/>
    <w:rsid w:val="001F7B0D"/>
    <w:rsid w:val="002040D1"/>
    <w:rsid w:val="0020682C"/>
    <w:rsid w:val="002259C4"/>
    <w:rsid w:val="00225A05"/>
    <w:rsid w:val="00230B5A"/>
    <w:rsid w:val="00246970"/>
    <w:rsid w:val="00247599"/>
    <w:rsid w:val="00252D1A"/>
    <w:rsid w:val="00256687"/>
    <w:rsid w:val="00267AF2"/>
    <w:rsid w:val="00274479"/>
    <w:rsid w:val="002757DA"/>
    <w:rsid w:val="002816D8"/>
    <w:rsid w:val="00285964"/>
    <w:rsid w:val="00296E5E"/>
    <w:rsid w:val="002A1E17"/>
    <w:rsid w:val="002B39A4"/>
    <w:rsid w:val="002B7A90"/>
    <w:rsid w:val="002D65BD"/>
    <w:rsid w:val="002E387D"/>
    <w:rsid w:val="002E611C"/>
    <w:rsid w:val="002E7F32"/>
    <w:rsid w:val="002E7F66"/>
    <w:rsid w:val="002F1C48"/>
    <w:rsid w:val="002F2264"/>
    <w:rsid w:val="003011B4"/>
    <w:rsid w:val="00305AA6"/>
    <w:rsid w:val="00311B78"/>
    <w:rsid w:val="00314A6E"/>
    <w:rsid w:val="003215D7"/>
    <w:rsid w:val="003244EF"/>
    <w:rsid w:val="00324CFB"/>
    <w:rsid w:val="00331D22"/>
    <w:rsid w:val="00335274"/>
    <w:rsid w:val="003364CC"/>
    <w:rsid w:val="00344174"/>
    <w:rsid w:val="00355D65"/>
    <w:rsid w:val="0037670C"/>
    <w:rsid w:val="00386CBA"/>
    <w:rsid w:val="003935E9"/>
    <w:rsid w:val="003A2744"/>
    <w:rsid w:val="003A67E1"/>
    <w:rsid w:val="003A707F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68A7"/>
    <w:rsid w:val="003F7258"/>
    <w:rsid w:val="00410CF4"/>
    <w:rsid w:val="00410D30"/>
    <w:rsid w:val="00413821"/>
    <w:rsid w:val="00415C7C"/>
    <w:rsid w:val="00416E2D"/>
    <w:rsid w:val="00431EE0"/>
    <w:rsid w:val="00432DF1"/>
    <w:rsid w:val="0043575B"/>
    <w:rsid w:val="0044040B"/>
    <w:rsid w:val="004445A9"/>
    <w:rsid w:val="004470FB"/>
    <w:rsid w:val="004559C5"/>
    <w:rsid w:val="00456361"/>
    <w:rsid w:val="00462A91"/>
    <w:rsid w:val="00477B8E"/>
    <w:rsid w:val="00481CC7"/>
    <w:rsid w:val="00490AF9"/>
    <w:rsid w:val="00493F0A"/>
    <w:rsid w:val="004953A5"/>
    <w:rsid w:val="004A0829"/>
    <w:rsid w:val="004B0762"/>
    <w:rsid w:val="004B1A69"/>
    <w:rsid w:val="004B1D09"/>
    <w:rsid w:val="004B42F8"/>
    <w:rsid w:val="004C1071"/>
    <w:rsid w:val="004C1686"/>
    <w:rsid w:val="004C2ABA"/>
    <w:rsid w:val="004C484F"/>
    <w:rsid w:val="004E2120"/>
    <w:rsid w:val="004E3ABD"/>
    <w:rsid w:val="004E4A1D"/>
    <w:rsid w:val="004F3D70"/>
    <w:rsid w:val="004F58A3"/>
    <w:rsid w:val="004F613B"/>
    <w:rsid w:val="00503240"/>
    <w:rsid w:val="005122F6"/>
    <w:rsid w:val="00524261"/>
    <w:rsid w:val="0053124D"/>
    <w:rsid w:val="005349BB"/>
    <w:rsid w:val="00541F6F"/>
    <w:rsid w:val="00541FF5"/>
    <w:rsid w:val="005526A3"/>
    <w:rsid w:val="00561A12"/>
    <w:rsid w:val="00564E32"/>
    <w:rsid w:val="0057716A"/>
    <w:rsid w:val="005775C2"/>
    <w:rsid w:val="005800C7"/>
    <w:rsid w:val="00580A58"/>
    <w:rsid w:val="00586129"/>
    <w:rsid w:val="00586FDB"/>
    <w:rsid w:val="00595875"/>
    <w:rsid w:val="005971B4"/>
    <w:rsid w:val="005B333F"/>
    <w:rsid w:val="005B49EF"/>
    <w:rsid w:val="005B4CDD"/>
    <w:rsid w:val="005C74B8"/>
    <w:rsid w:val="005D51B8"/>
    <w:rsid w:val="005E6EF4"/>
    <w:rsid w:val="005F0BA6"/>
    <w:rsid w:val="005F1C3F"/>
    <w:rsid w:val="005F5B71"/>
    <w:rsid w:val="00602441"/>
    <w:rsid w:val="00615342"/>
    <w:rsid w:val="00622D7A"/>
    <w:rsid w:val="00627EA3"/>
    <w:rsid w:val="006479DF"/>
    <w:rsid w:val="00650207"/>
    <w:rsid w:val="00657868"/>
    <w:rsid w:val="006605F7"/>
    <w:rsid w:val="00660DCB"/>
    <w:rsid w:val="006719A0"/>
    <w:rsid w:val="006852E9"/>
    <w:rsid w:val="00687102"/>
    <w:rsid w:val="00697B85"/>
    <w:rsid w:val="006A1E6A"/>
    <w:rsid w:val="006A496E"/>
    <w:rsid w:val="006A5157"/>
    <w:rsid w:val="006A7DF2"/>
    <w:rsid w:val="006C3436"/>
    <w:rsid w:val="006C4317"/>
    <w:rsid w:val="006C4A7F"/>
    <w:rsid w:val="006C6A25"/>
    <w:rsid w:val="006D062A"/>
    <w:rsid w:val="006D082A"/>
    <w:rsid w:val="006D3B82"/>
    <w:rsid w:val="006F15B4"/>
    <w:rsid w:val="00716E89"/>
    <w:rsid w:val="007324A7"/>
    <w:rsid w:val="007340A2"/>
    <w:rsid w:val="00734CF5"/>
    <w:rsid w:val="00743A67"/>
    <w:rsid w:val="00744073"/>
    <w:rsid w:val="00744A1E"/>
    <w:rsid w:val="00763B83"/>
    <w:rsid w:val="0076414C"/>
    <w:rsid w:val="00765555"/>
    <w:rsid w:val="00766F2A"/>
    <w:rsid w:val="00771CC6"/>
    <w:rsid w:val="0077337C"/>
    <w:rsid w:val="00777F4F"/>
    <w:rsid w:val="0078017B"/>
    <w:rsid w:val="00782970"/>
    <w:rsid w:val="00793568"/>
    <w:rsid w:val="00794FDC"/>
    <w:rsid w:val="007A13BD"/>
    <w:rsid w:val="007A60EF"/>
    <w:rsid w:val="007C0184"/>
    <w:rsid w:val="007E1726"/>
    <w:rsid w:val="007F0D9A"/>
    <w:rsid w:val="007F7A88"/>
    <w:rsid w:val="00801225"/>
    <w:rsid w:val="00803014"/>
    <w:rsid w:val="00803EF5"/>
    <w:rsid w:val="00807413"/>
    <w:rsid w:val="008109A4"/>
    <w:rsid w:val="00815734"/>
    <w:rsid w:val="008205E0"/>
    <w:rsid w:val="00821013"/>
    <w:rsid w:val="00823107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806AC"/>
    <w:rsid w:val="00890458"/>
    <w:rsid w:val="008A1CF0"/>
    <w:rsid w:val="008A20CF"/>
    <w:rsid w:val="008A751A"/>
    <w:rsid w:val="008C271F"/>
    <w:rsid w:val="008D0F9C"/>
    <w:rsid w:val="008E18C8"/>
    <w:rsid w:val="008E627D"/>
    <w:rsid w:val="008F2627"/>
    <w:rsid w:val="008F2721"/>
    <w:rsid w:val="008F66AE"/>
    <w:rsid w:val="0090110D"/>
    <w:rsid w:val="00903629"/>
    <w:rsid w:val="00905DFC"/>
    <w:rsid w:val="00911005"/>
    <w:rsid w:val="00911D80"/>
    <w:rsid w:val="00912362"/>
    <w:rsid w:val="00916826"/>
    <w:rsid w:val="0092115C"/>
    <w:rsid w:val="00921921"/>
    <w:rsid w:val="00926284"/>
    <w:rsid w:val="0093081E"/>
    <w:rsid w:val="00934596"/>
    <w:rsid w:val="00952C25"/>
    <w:rsid w:val="009606FA"/>
    <w:rsid w:val="00976FFA"/>
    <w:rsid w:val="00977CF6"/>
    <w:rsid w:val="009836CF"/>
    <w:rsid w:val="00983E17"/>
    <w:rsid w:val="009B421D"/>
    <w:rsid w:val="009D30D8"/>
    <w:rsid w:val="009E0624"/>
    <w:rsid w:val="009E0DC8"/>
    <w:rsid w:val="009F1BF4"/>
    <w:rsid w:val="009F3D0B"/>
    <w:rsid w:val="00A01CEC"/>
    <w:rsid w:val="00A06BA2"/>
    <w:rsid w:val="00A06F34"/>
    <w:rsid w:val="00A144AE"/>
    <w:rsid w:val="00A20411"/>
    <w:rsid w:val="00A3288E"/>
    <w:rsid w:val="00A357CE"/>
    <w:rsid w:val="00A520FC"/>
    <w:rsid w:val="00A66701"/>
    <w:rsid w:val="00A671EA"/>
    <w:rsid w:val="00A82983"/>
    <w:rsid w:val="00A83838"/>
    <w:rsid w:val="00A851A1"/>
    <w:rsid w:val="00A9254C"/>
    <w:rsid w:val="00A94B2A"/>
    <w:rsid w:val="00AA10AA"/>
    <w:rsid w:val="00AB3F52"/>
    <w:rsid w:val="00AB4B75"/>
    <w:rsid w:val="00AB755C"/>
    <w:rsid w:val="00AD49CF"/>
    <w:rsid w:val="00AD4EFF"/>
    <w:rsid w:val="00AE5E62"/>
    <w:rsid w:val="00AE7988"/>
    <w:rsid w:val="00B12061"/>
    <w:rsid w:val="00B13427"/>
    <w:rsid w:val="00B1360B"/>
    <w:rsid w:val="00B214DD"/>
    <w:rsid w:val="00B25225"/>
    <w:rsid w:val="00B265E4"/>
    <w:rsid w:val="00B315E9"/>
    <w:rsid w:val="00B4284E"/>
    <w:rsid w:val="00B43678"/>
    <w:rsid w:val="00B45EAB"/>
    <w:rsid w:val="00B5079A"/>
    <w:rsid w:val="00B53B4A"/>
    <w:rsid w:val="00B61863"/>
    <w:rsid w:val="00B660B0"/>
    <w:rsid w:val="00B66BB6"/>
    <w:rsid w:val="00B70FCD"/>
    <w:rsid w:val="00B713AF"/>
    <w:rsid w:val="00B72DC5"/>
    <w:rsid w:val="00B86EE6"/>
    <w:rsid w:val="00B86FC1"/>
    <w:rsid w:val="00B92FAA"/>
    <w:rsid w:val="00B940E5"/>
    <w:rsid w:val="00B948E0"/>
    <w:rsid w:val="00BA13ED"/>
    <w:rsid w:val="00BA4376"/>
    <w:rsid w:val="00BA5095"/>
    <w:rsid w:val="00BA7C1B"/>
    <w:rsid w:val="00BA7DCF"/>
    <w:rsid w:val="00BB1C05"/>
    <w:rsid w:val="00BC2C1C"/>
    <w:rsid w:val="00BC3557"/>
    <w:rsid w:val="00BC4BAC"/>
    <w:rsid w:val="00BF34DE"/>
    <w:rsid w:val="00BF4803"/>
    <w:rsid w:val="00BF4995"/>
    <w:rsid w:val="00C1160B"/>
    <w:rsid w:val="00C11731"/>
    <w:rsid w:val="00C13AF9"/>
    <w:rsid w:val="00C214B6"/>
    <w:rsid w:val="00C219BA"/>
    <w:rsid w:val="00C27AAC"/>
    <w:rsid w:val="00C34500"/>
    <w:rsid w:val="00C348A2"/>
    <w:rsid w:val="00C53567"/>
    <w:rsid w:val="00C56C00"/>
    <w:rsid w:val="00C6424B"/>
    <w:rsid w:val="00C6439D"/>
    <w:rsid w:val="00C65696"/>
    <w:rsid w:val="00C6577D"/>
    <w:rsid w:val="00C71D0A"/>
    <w:rsid w:val="00C7625A"/>
    <w:rsid w:val="00C76F19"/>
    <w:rsid w:val="00C77B0D"/>
    <w:rsid w:val="00C9104E"/>
    <w:rsid w:val="00C91298"/>
    <w:rsid w:val="00C92A49"/>
    <w:rsid w:val="00C92BF0"/>
    <w:rsid w:val="00CA208E"/>
    <w:rsid w:val="00CB33DE"/>
    <w:rsid w:val="00CB55BC"/>
    <w:rsid w:val="00CB5667"/>
    <w:rsid w:val="00CC1D6A"/>
    <w:rsid w:val="00CD3D13"/>
    <w:rsid w:val="00CE08DB"/>
    <w:rsid w:val="00D05350"/>
    <w:rsid w:val="00D12077"/>
    <w:rsid w:val="00D238C9"/>
    <w:rsid w:val="00D30ABD"/>
    <w:rsid w:val="00D349CA"/>
    <w:rsid w:val="00D434C3"/>
    <w:rsid w:val="00D51CE3"/>
    <w:rsid w:val="00D52705"/>
    <w:rsid w:val="00D5558B"/>
    <w:rsid w:val="00D61BB6"/>
    <w:rsid w:val="00D71A7B"/>
    <w:rsid w:val="00D71BDB"/>
    <w:rsid w:val="00D7552C"/>
    <w:rsid w:val="00D82C7F"/>
    <w:rsid w:val="00D86DA2"/>
    <w:rsid w:val="00D90CF6"/>
    <w:rsid w:val="00D953D9"/>
    <w:rsid w:val="00DA3F93"/>
    <w:rsid w:val="00DB0798"/>
    <w:rsid w:val="00DB1B56"/>
    <w:rsid w:val="00DB3113"/>
    <w:rsid w:val="00DB798B"/>
    <w:rsid w:val="00DC187C"/>
    <w:rsid w:val="00DC4A83"/>
    <w:rsid w:val="00DD05E3"/>
    <w:rsid w:val="00DE2405"/>
    <w:rsid w:val="00E01EB8"/>
    <w:rsid w:val="00E02CB0"/>
    <w:rsid w:val="00E3213E"/>
    <w:rsid w:val="00E404ED"/>
    <w:rsid w:val="00E52737"/>
    <w:rsid w:val="00E52D37"/>
    <w:rsid w:val="00E5416A"/>
    <w:rsid w:val="00E55825"/>
    <w:rsid w:val="00E61D18"/>
    <w:rsid w:val="00E701EB"/>
    <w:rsid w:val="00E742C1"/>
    <w:rsid w:val="00E74EA1"/>
    <w:rsid w:val="00E7702D"/>
    <w:rsid w:val="00E90A2F"/>
    <w:rsid w:val="00E940E1"/>
    <w:rsid w:val="00EB2C56"/>
    <w:rsid w:val="00EB7E0A"/>
    <w:rsid w:val="00EE70FE"/>
    <w:rsid w:val="00EF55AE"/>
    <w:rsid w:val="00F006D9"/>
    <w:rsid w:val="00F0607A"/>
    <w:rsid w:val="00F10B9D"/>
    <w:rsid w:val="00F13284"/>
    <w:rsid w:val="00F201CD"/>
    <w:rsid w:val="00F225BE"/>
    <w:rsid w:val="00F254CE"/>
    <w:rsid w:val="00F27075"/>
    <w:rsid w:val="00F350CC"/>
    <w:rsid w:val="00F3640F"/>
    <w:rsid w:val="00F37BD1"/>
    <w:rsid w:val="00F426CF"/>
    <w:rsid w:val="00F56E20"/>
    <w:rsid w:val="00F60497"/>
    <w:rsid w:val="00F64F3B"/>
    <w:rsid w:val="00F67126"/>
    <w:rsid w:val="00F67358"/>
    <w:rsid w:val="00F83000"/>
    <w:rsid w:val="00F854AC"/>
    <w:rsid w:val="00F97E8C"/>
    <w:rsid w:val="00FA45CC"/>
    <w:rsid w:val="00FB3DF7"/>
    <w:rsid w:val="00FB5DE7"/>
    <w:rsid w:val="00FC04A6"/>
    <w:rsid w:val="00FC0F30"/>
    <w:rsid w:val="00FC28EE"/>
    <w:rsid w:val="00FE1FB7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2A414B54C64FF9A69C2E0055392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E1362C-CC0A-4C07-B0AA-02E1A14DAB7C}"/>
      </w:docPartPr>
      <w:docPartBody>
        <w:p w:rsidR="00B95EBE" w:rsidRDefault="004A0DBE" w:rsidP="004A0DBE">
          <w:pPr>
            <w:pStyle w:val="C42A414B54C64FF9A69C2E00553920E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71957F1705A427BB22C3610AB849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E42A66-F213-4914-AEB6-7ED5183190C4}"/>
      </w:docPartPr>
      <w:docPartBody>
        <w:p w:rsidR="00447933" w:rsidRDefault="00D75BE6" w:rsidP="00D75BE6">
          <w:pPr>
            <w:pStyle w:val="971957F1705A427BB22C3610AB8494A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42A54A6D1EF4753B97876DB066529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B92E2C-B907-4BFD-9F7A-3AEC0D5B8F54}"/>
      </w:docPartPr>
      <w:docPartBody>
        <w:p w:rsidR="00000000" w:rsidRDefault="00D96F67">
          <w:pPr>
            <w:pStyle w:val="B42A54A6D1EF4753B97876DB066529B7"/>
          </w:pPr>
          <w:r w:rsidRPr="00D52705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BF480C6330C04D4680D4144570C3FE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6C0C6C-45D9-4BCF-B8D2-3A5D1BFB097F}"/>
      </w:docPartPr>
      <w:docPartBody>
        <w:p w:rsidR="00000000" w:rsidRDefault="004A0DBE">
          <w:pPr>
            <w:pStyle w:val="BF480C6330C04D4680D4144570C3FEE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1D89FD213524CD09DABADDD2D5444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3D5F1E-1D39-44DA-8723-3A01505E21BD}"/>
      </w:docPartPr>
      <w:docPartBody>
        <w:p w:rsidR="00000000" w:rsidRDefault="00D75BE6">
          <w:pPr>
            <w:pStyle w:val="71D89FD213524CD09DABADDD2D544428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0138"/>
    <w:rsid w:val="00027D97"/>
    <w:rsid w:val="00071059"/>
    <w:rsid w:val="00074D99"/>
    <w:rsid w:val="0007566D"/>
    <w:rsid w:val="00080E5C"/>
    <w:rsid w:val="000D451C"/>
    <w:rsid w:val="0014242D"/>
    <w:rsid w:val="00143224"/>
    <w:rsid w:val="00175F77"/>
    <w:rsid w:val="001B0138"/>
    <w:rsid w:val="00205BC2"/>
    <w:rsid w:val="002162D2"/>
    <w:rsid w:val="002837D2"/>
    <w:rsid w:val="002B15E2"/>
    <w:rsid w:val="002B41D1"/>
    <w:rsid w:val="003D3CB1"/>
    <w:rsid w:val="003F50EA"/>
    <w:rsid w:val="004109A1"/>
    <w:rsid w:val="00447933"/>
    <w:rsid w:val="00450C2C"/>
    <w:rsid w:val="004859ED"/>
    <w:rsid w:val="004913D2"/>
    <w:rsid w:val="004966DE"/>
    <w:rsid w:val="004A0DBE"/>
    <w:rsid w:val="004F368F"/>
    <w:rsid w:val="005869AA"/>
    <w:rsid w:val="005A2E20"/>
    <w:rsid w:val="00750D29"/>
    <w:rsid w:val="0079584A"/>
    <w:rsid w:val="00805D53"/>
    <w:rsid w:val="00822FE1"/>
    <w:rsid w:val="008371F3"/>
    <w:rsid w:val="008658A5"/>
    <w:rsid w:val="008A34D3"/>
    <w:rsid w:val="008D4054"/>
    <w:rsid w:val="0097155E"/>
    <w:rsid w:val="009817CA"/>
    <w:rsid w:val="00984D0D"/>
    <w:rsid w:val="00A4263A"/>
    <w:rsid w:val="00AA4C5E"/>
    <w:rsid w:val="00AA6A65"/>
    <w:rsid w:val="00AA7045"/>
    <w:rsid w:val="00B83D5D"/>
    <w:rsid w:val="00B95EBE"/>
    <w:rsid w:val="00BB5E2E"/>
    <w:rsid w:val="00BF109C"/>
    <w:rsid w:val="00C13F67"/>
    <w:rsid w:val="00CA62CF"/>
    <w:rsid w:val="00CB47A5"/>
    <w:rsid w:val="00CC582B"/>
    <w:rsid w:val="00D02241"/>
    <w:rsid w:val="00D27B87"/>
    <w:rsid w:val="00D35BBC"/>
    <w:rsid w:val="00D735A9"/>
    <w:rsid w:val="00D75BE6"/>
    <w:rsid w:val="00D84C31"/>
    <w:rsid w:val="00D96F67"/>
    <w:rsid w:val="00DB5966"/>
    <w:rsid w:val="00E31719"/>
    <w:rsid w:val="00E5765B"/>
    <w:rsid w:val="00E74CC3"/>
    <w:rsid w:val="00EA4802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6F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5BE6"/>
    <w:rPr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7509B67AA7CE8C47849E80510620B4FA">
    <w:name w:val="7509B67AA7CE8C47849E80510620B4FA"/>
    <w:rsid w:val="00D96F67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0469CFE0DB7D5D49816FC98085C052A5">
    <w:name w:val="0469CFE0DB7D5D49816FC98085C052A5"/>
    <w:rsid w:val="0007105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C42A414B54C64FF9A69C2E00553920ED">
    <w:name w:val="C42A414B54C64FF9A69C2E00553920ED"/>
    <w:rsid w:val="004A0DBE"/>
    <w:pPr>
      <w:spacing w:after="160" w:line="259" w:lineRule="auto"/>
    </w:pPr>
  </w:style>
  <w:style w:type="paragraph" w:customStyle="1" w:styleId="EEEF032856FC4086ADBC621FC43E4E8C1">
    <w:name w:val="EEEF032856FC4086ADBC621FC43E4E8C1"/>
    <w:rsid w:val="00D9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1957F1705A427BB22C3610AB8494AE">
    <w:name w:val="971957F1705A427BB22C3610AB8494AE"/>
    <w:rsid w:val="00D75BE6"/>
  </w:style>
  <w:style w:type="paragraph" w:customStyle="1" w:styleId="B42A54A6D1EF4753B97876DB066529B7">
    <w:name w:val="B42A54A6D1EF4753B97876DB066529B7"/>
    <w:pPr>
      <w:spacing w:after="160" w:line="259" w:lineRule="auto"/>
    </w:pPr>
  </w:style>
  <w:style w:type="paragraph" w:customStyle="1" w:styleId="BF480C6330C04D4680D4144570C3FEE7">
    <w:name w:val="BF480C6330C04D4680D4144570C3FEE7"/>
    <w:pPr>
      <w:spacing w:after="160" w:line="259" w:lineRule="auto"/>
    </w:pPr>
  </w:style>
  <w:style w:type="paragraph" w:customStyle="1" w:styleId="71D89FD213524CD09DABADDD2D544428">
    <w:name w:val="71D89FD213524CD09DABADDD2D54442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DBA3-9483-42E0-B95F-B5797731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973</Words>
  <Characters>5550</Characters>
  <Application>Microsoft Office Word</Application>
  <DocSecurity>0</DocSecurity>
  <Lines>46</Lines>
  <Paragraphs>13</Paragraphs>
  <ScaleCrop>false</ScaleCrop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2018-10-12T10:55:00Z</dcterms:created>
  <dcterms:modified xsi:type="dcterms:W3CDTF">2018-10-17T07:57:00Z</dcterms:modified>
</cp:coreProperties>
</file>